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D51DB7" w14:textId="39B80CD3" w:rsidR="00D019CE" w:rsidRPr="00150EA7" w:rsidRDefault="00376B02" w:rsidP="00150EA7">
      <w:pPr>
        <w:spacing w:after="0"/>
        <w:rPr>
          <w:rFonts w:ascii="Century Gothic" w:hAnsi="Century Gothic"/>
          <w:b/>
          <w:bCs/>
          <w:sz w:val="24"/>
          <w:szCs w:val="24"/>
        </w:rPr>
      </w:pPr>
      <w:r w:rsidRPr="00150EA7">
        <w:rPr>
          <w:rFonts w:ascii="Century Gothic" w:hAnsi="Century Gothic"/>
          <w:b/>
          <w:bCs/>
          <w:sz w:val="24"/>
          <w:szCs w:val="24"/>
        </w:rPr>
        <w:t xml:space="preserve">Załącznik nr </w:t>
      </w:r>
      <w:r w:rsidR="00DC7FF1">
        <w:rPr>
          <w:rFonts w:ascii="Century Gothic" w:hAnsi="Century Gothic"/>
          <w:b/>
          <w:bCs/>
          <w:sz w:val="24"/>
          <w:szCs w:val="24"/>
        </w:rPr>
        <w:t>2.9</w:t>
      </w:r>
      <w:r w:rsidR="003425A3" w:rsidRPr="00150EA7">
        <w:rPr>
          <w:rFonts w:ascii="Century Gothic" w:hAnsi="Century Gothic"/>
          <w:b/>
          <w:bCs/>
          <w:sz w:val="24"/>
          <w:szCs w:val="24"/>
        </w:rPr>
        <w:t xml:space="preserve"> </w:t>
      </w:r>
      <w:r w:rsidRPr="00150EA7">
        <w:rPr>
          <w:rFonts w:ascii="Century Gothic" w:hAnsi="Century Gothic"/>
          <w:b/>
          <w:bCs/>
          <w:sz w:val="24"/>
          <w:szCs w:val="24"/>
        </w:rPr>
        <w:t xml:space="preserve">do </w:t>
      </w:r>
      <w:r w:rsidR="00B06D2F" w:rsidRPr="00150EA7">
        <w:rPr>
          <w:rFonts w:ascii="Century Gothic" w:hAnsi="Century Gothic"/>
          <w:b/>
          <w:bCs/>
          <w:sz w:val="24"/>
          <w:szCs w:val="24"/>
        </w:rPr>
        <w:t>OWU</w:t>
      </w:r>
    </w:p>
    <w:p w14:paraId="44E1B29F" w14:textId="77777777" w:rsidR="00376B02" w:rsidRPr="005950E2" w:rsidRDefault="00376B02" w:rsidP="0013691E">
      <w:pPr>
        <w:spacing w:after="0"/>
        <w:rPr>
          <w:rFonts w:ascii="Century Gothic" w:hAnsi="Century Gothic"/>
          <w:sz w:val="20"/>
          <w:szCs w:val="20"/>
        </w:rPr>
      </w:pPr>
    </w:p>
    <w:p w14:paraId="218E5FFF" w14:textId="77777777" w:rsidR="0013691E" w:rsidRPr="005950E2" w:rsidRDefault="0013691E" w:rsidP="0013691E">
      <w:pPr>
        <w:spacing w:after="0"/>
        <w:jc w:val="center"/>
        <w:rPr>
          <w:rFonts w:ascii="Century Gothic" w:hAnsi="Century Gothic"/>
          <w:b/>
          <w:sz w:val="20"/>
          <w:szCs w:val="20"/>
        </w:rPr>
      </w:pPr>
    </w:p>
    <w:p w14:paraId="6E058922" w14:textId="77777777" w:rsidR="00376B02" w:rsidRPr="005950E2" w:rsidRDefault="00376B02" w:rsidP="0013691E">
      <w:pPr>
        <w:spacing w:after="0"/>
        <w:jc w:val="center"/>
        <w:rPr>
          <w:rFonts w:ascii="Century Gothic" w:hAnsi="Century Gothic"/>
          <w:b/>
          <w:sz w:val="20"/>
          <w:szCs w:val="20"/>
        </w:rPr>
      </w:pPr>
      <w:r w:rsidRPr="005950E2">
        <w:rPr>
          <w:rFonts w:ascii="Century Gothic" w:hAnsi="Century Gothic"/>
          <w:b/>
          <w:sz w:val="20"/>
          <w:szCs w:val="20"/>
        </w:rPr>
        <w:t xml:space="preserve">WZÓR </w:t>
      </w:r>
      <w:r w:rsidR="00414F3B" w:rsidRPr="005950E2">
        <w:rPr>
          <w:rFonts w:ascii="Century Gothic" w:hAnsi="Century Gothic"/>
          <w:b/>
          <w:sz w:val="20"/>
          <w:szCs w:val="20"/>
        </w:rPr>
        <w:t>DOKUMENTU</w:t>
      </w:r>
      <w:r w:rsidRPr="005950E2">
        <w:rPr>
          <w:rFonts w:ascii="Century Gothic" w:hAnsi="Century Gothic"/>
          <w:b/>
          <w:sz w:val="20"/>
          <w:szCs w:val="20"/>
        </w:rPr>
        <w:t xml:space="preserve"> </w:t>
      </w:r>
      <w:r w:rsidR="00414F3B" w:rsidRPr="005950E2">
        <w:rPr>
          <w:rFonts w:ascii="Century Gothic" w:hAnsi="Century Gothic"/>
          <w:b/>
          <w:sz w:val="20"/>
          <w:szCs w:val="20"/>
        </w:rPr>
        <w:t>GWARANCYJNEGO</w:t>
      </w:r>
    </w:p>
    <w:p w14:paraId="656AD2D6" w14:textId="77777777" w:rsidR="00376B02" w:rsidRPr="005950E2" w:rsidRDefault="00376B02" w:rsidP="0013691E">
      <w:pPr>
        <w:spacing w:after="0"/>
        <w:rPr>
          <w:rFonts w:ascii="Century Gothic" w:hAnsi="Century Gothic"/>
          <w:sz w:val="20"/>
          <w:szCs w:val="20"/>
        </w:rPr>
      </w:pPr>
    </w:p>
    <w:p w14:paraId="4E2754C0" w14:textId="77777777" w:rsidR="0013691E" w:rsidRPr="005950E2" w:rsidRDefault="0013691E" w:rsidP="0013691E">
      <w:pPr>
        <w:spacing w:after="0"/>
        <w:rPr>
          <w:rFonts w:ascii="Century Gothic" w:hAnsi="Century Gothic"/>
          <w:b/>
          <w:sz w:val="20"/>
          <w:szCs w:val="20"/>
        </w:rPr>
      </w:pPr>
    </w:p>
    <w:p w14:paraId="55EB3100" w14:textId="77777777" w:rsidR="00376B02" w:rsidRPr="005950E2" w:rsidRDefault="00376B02" w:rsidP="0013691E">
      <w:pPr>
        <w:spacing w:after="0"/>
        <w:rPr>
          <w:rFonts w:ascii="Century Gothic" w:hAnsi="Century Gothic"/>
          <w:b/>
          <w:sz w:val="20"/>
          <w:szCs w:val="20"/>
        </w:rPr>
      </w:pPr>
      <w:r w:rsidRPr="005950E2">
        <w:rPr>
          <w:rFonts w:ascii="Century Gothic" w:hAnsi="Century Gothic"/>
          <w:b/>
          <w:sz w:val="20"/>
          <w:szCs w:val="20"/>
        </w:rPr>
        <w:t>Zamawiający:</w:t>
      </w:r>
    </w:p>
    <w:p w14:paraId="3AC3B261" w14:textId="77777777" w:rsidR="00376B02" w:rsidRPr="005950E2" w:rsidRDefault="00376B02" w:rsidP="0013691E">
      <w:pPr>
        <w:spacing w:after="0"/>
        <w:rPr>
          <w:rFonts w:ascii="Century Gothic" w:hAnsi="Century Gothic"/>
          <w:sz w:val="20"/>
          <w:szCs w:val="20"/>
        </w:rPr>
      </w:pPr>
      <w:r w:rsidRPr="005950E2">
        <w:rPr>
          <w:rFonts w:ascii="Century Gothic" w:hAnsi="Century Gothic"/>
          <w:sz w:val="20"/>
          <w:szCs w:val="20"/>
        </w:rPr>
        <w:t>Operator Gazociągów Przesyłowych GAZ-SYSTEM S.A.</w:t>
      </w:r>
    </w:p>
    <w:p w14:paraId="009F03DE" w14:textId="77777777" w:rsidR="00376B02" w:rsidRPr="005950E2" w:rsidRDefault="00376B02" w:rsidP="0013691E">
      <w:pPr>
        <w:spacing w:after="0"/>
        <w:rPr>
          <w:rFonts w:ascii="Century Gothic" w:hAnsi="Century Gothic"/>
          <w:b/>
          <w:sz w:val="20"/>
          <w:szCs w:val="20"/>
        </w:rPr>
      </w:pPr>
      <w:r w:rsidRPr="005950E2">
        <w:rPr>
          <w:rFonts w:ascii="Century Gothic" w:hAnsi="Century Gothic"/>
          <w:b/>
          <w:sz w:val="20"/>
          <w:szCs w:val="20"/>
        </w:rPr>
        <w:t>Wykonawca:</w:t>
      </w:r>
    </w:p>
    <w:p w14:paraId="6F63F9D8" w14:textId="77777777" w:rsidR="00376B02" w:rsidRPr="005950E2" w:rsidRDefault="0013691E" w:rsidP="0013691E">
      <w:pPr>
        <w:spacing w:after="0"/>
        <w:rPr>
          <w:rFonts w:ascii="Century Gothic" w:hAnsi="Century Gothic"/>
          <w:sz w:val="20"/>
          <w:szCs w:val="20"/>
        </w:rPr>
      </w:pPr>
      <w:r w:rsidRPr="005950E2">
        <w:rPr>
          <w:rFonts w:ascii="Century Gothic" w:hAnsi="Century Gothic"/>
          <w:sz w:val="20"/>
          <w:szCs w:val="20"/>
        </w:rPr>
        <w:t>…………………………….</w:t>
      </w:r>
      <w:r w:rsidR="004778C3" w:rsidRPr="005950E2">
        <w:rPr>
          <w:rFonts w:ascii="Century Gothic" w:hAnsi="Century Gothic"/>
          <w:sz w:val="20"/>
          <w:szCs w:val="20"/>
        </w:rPr>
        <w:t xml:space="preserve"> (nazwa, adres)</w:t>
      </w:r>
    </w:p>
    <w:p w14:paraId="6974B506" w14:textId="77777777" w:rsidR="0013691E" w:rsidRPr="005950E2" w:rsidRDefault="0013691E" w:rsidP="0013691E">
      <w:pPr>
        <w:spacing w:after="0"/>
        <w:rPr>
          <w:rFonts w:ascii="Century Gothic" w:hAnsi="Century Gothic"/>
          <w:sz w:val="20"/>
          <w:szCs w:val="20"/>
        </w:rPr>
      </w:pPr>
    </w:p>
    <w:p w14:paraId="3D519F97" w14:textId="77777777" w:rsidR="0013691E" w:rsidRPr="005950E2" w:rsidRDefault="0013691E" w:rsidP="0013691E">
      <w:pPr>
        <w:spacing w:after="0"/>
        <w:rPr>
          <w:rFonts w:ascii="Century Gothic" w:hAnsi="Century Gothic"/>
          <w:sz w:val="20"/>
          <w:szCs w:val="20"/>
        </w:rPr>
      </w:pPr>
    </w:p>
    <w:p w14:paraId="7F6439B8" w14:textId="77777777" w:rsidR="0013691E" w:rsidRPr="005950E2" w:rsidRDefault="0013691E" w:rsidP="0013691E">
      <w:pPr>
        <w:spacing w:after="0"/>
        <w:jc w:val="both"/>
        <w:rPr>
          <w:rFonts w:ascii="Century Gothic" w:hAnsi="Century Gothic"/>
          <w:sz w:val="20"/>
          <w:szCs w:val="20"/>
        </w:rPr>
      </w:pPr>
    </w:p>
    <w:p w14:paraId="43074E31" w14:textId="77777777" w:rsidR="00376B02" w:rsidRPr="005950E2" w:rsidRDefault="00376B02" w:rsidP="0013691E">
      <w:pPr>
        <w:spacing w:after="0"/>
        <w:jc w:val="both"/>
        <w:rPr>
          <w:rFonts w:ascii="Century Gothic" w:hAnsi="Century Gothic"/>
          <w:sz w:val="20"/>
          <w:szCs w:val="20"/>
        </w:rPr>
      </w:pPr>
      <w:r w:rsidRPr="005950E2">
        <w:rPr>
          <w:rFonts w:ascii="Century Gothic" w:hAnsi="Century Gothic"/>
          <w:sz w:val="20"/>
          <w:szCs w:val="20"/>
        </w:rPr>
        <w:t>Wykonawca, w wykonaniu umowy nr …………………. z dnia ……………………..</w:t>
      </w:r>
      <w:r w:rsidR="0062756A" w:rsidRPr="005950E2">
        <w:rPr>
          <w:rFonts w:ascii="Century Gothic" w:hAnsi="Century Gothic"/>
          <w:sz w:val="20"/>
          <w:szCs w:val="20"/>
        </w:rPr>
        <w:t xml:space="preserve"> (dalej: „Umowa”)</w:t>
      </w:r>
      <w:r w:rsidRPr="005950E2">
        <w:rPr>
          <w:rFonts w:ascii="Century Gothic" w:hAnsi="Century Gothic"/>
          <w:sz w:val="20"/>
          <w:szCs w:val="20"/>
        </w:rPr>
        <w:t xml:space="preserve">, składa Zamawiającemu </w:t>
      </w:r>
      <w:r w:rsidRPr="005950E2">
        <w:rPr>
          <w:rFonts w:ascii="Century Gothic" w:hAnsi="Century Gothic"/>
          <w:b/>
          <w:sz w:val="20"/>
          <w:szCs w:val="20"/>
        </w:rPr>
        <w:t>oświadczenie gwarancyjne</w:t>
      </w:r>
      <w:r w:rsidRPr="005950E2">
        <w:rPr>
          <w:rFonts w:ascii="Century Gothic" w:hAnsi="Century Gothic"/>
          <w:sz w:val="20"/>
          <w:szCs w:val="20"/>
        </w:rPr>
        <w:t xml:space="preserve"> o następującej treści:</w:t>
      </w:r>
    </w:p>
    <w:p w14:paraId="0A4F7B81" w14:textId="77777777" w:rsidR="00414F3B" w:rsidRPr="005950E2" w:rsidRDefault="00414F3B" w:rsidP="0013691E">
      <w:pPr>
        <w:spacing w:after="0"/>
        <w:jc w:val="center"/>
        <w:rPr>
          <w:rFonts w:ascii="Century Gothic" w:hAnsi="Century Gothic"/>
          <w:b/>
          <w:sz w:val="20"/>
          <w:szCs w:val="20"/>
        </w:rPr>
      </w:pPr>
    </w:p>
    <w:p w14:paraId="2641C534" w14:textId="77777777" w:rsidR="00376B02" w:rsidRPr="005950E2" w:rsidRDefault="00376B02" w:rsidP="0013691E">
      <w:pPr>
        <w:spacing w:after="0"/>
        <w:jc w:val="center"/>
        <w:rPr>
          <w:rFonts w:ascii="Century Gothic" w:hAnsi="Century Gothic"/>
          <w:b/>
          <w:sz w:val="20"/>
          <w:szCs w:val="20"/>
        </w:rPr>
      </w:pPr>
      <w:r w:rsidRPr="005950E2">
        <w:rPr>
          <w:rFonts w:ascii="Century Gothic" w:hAnsi="Century Gothic"/>
          <w:b/>
          <w:sz w:val="20"/>
          <w:szCs w:val="20"/>
        </w:rPr>
        <w:t>§ 1</w:t>
      </w:r>
    </w:p>
    <w:p w14:paraId="44371E5A" w14:textId="77777777" w:rsidR="004778C3" w:rsidRPr="005950E2" w:rsidRDefault="004778C3" w:rsidP="004778C3">
      <w:pPr>
        <w:spacing w:after="0"/>
        <w:jc w:val="center"/>
        <w:rPr>
          <w:rFonts w:ascii="Century Gothic" w:hAnsi="Century Gothic"/>
          <w:b/>
          <w:sz w:val="20"/>
          <w:szCs w:val="20"/>
        </w:rPr>
      </w:pPr>
      <w:r w:rsidRPr="005950E2">
        <w:rPr>
          <w:rFonts w:ascii="Century Gothic" w:hAnsi="Century Gothic"/>
          <w:b/>
          <w:sz w:val="20"/>
          <w:szCs w:val="20"/>
        </w:rPr>
        <w:t>Gwarantowane właściwości</w:t>
      </w:r>
    </w:p>
    <w:p w14:paraId="119440F5" w14:textId="289DDBEE" w:rsidR="00414F3B" w:rsidRPr="005950E2" w:rsidRDefault="00376B02" w:rsidP="00C1144D">
      <w:pPr>
        <w:pStyle w:val="Akapitzlist"/>
        <w:numPr>
          <w:ilvl w:val="0"/>
          <w:numId w:val="1"/>
        </w:numPr>
        <w:spacing w:after="0"/>
        <w:jc w:val="both"/>
        <w:rPr>
          <w:rFonts w:ascii="Century Gothic" w:hAnsi="Century Gothic"/>
          <w:color w:val="000000"/>
          <w:sz w:val="20"/>
          <w:szCs w:val="20"/>
        </w:rPr>
      </w:pPr>
      <w:r w:rsidRPr="005950E2">
        <w:rPr>
          <w:rFonts w:ascii="Century Gothic" w:hAnsi="Century Gothic"/>
          <w:sz w:val="20"/>
          <w:szCs w:val="20"/>
        </w:rPr>
        <w:t xml:space="preserve">Udzielona przez </w:t>
      </w:r>
      <w:r w:rsidR="00414F3B" w:rsidRPr="005950E2">
        <w:rPr>
          <w:rFonts w:ascii="Century Gothic" w:hAnsi="Century Gothic"/>
          <w:sz w:val="20"/>
          <w:szCs w:val="20"/>
        </w:rPr>
        <w:t>Wykonawcę</w:t>
      </w:r>
      <w:r w:rsidRPr="005950E2">
        <w:rPr>
          <w:rFonts w:ascii="Century Gothic" w:hAnsi="Century Gothic"/>
          <w:sz w:val="20"/>
          <w:szCs w:val="20"/>
        </w:rPr>
        <w:t xml:space="preserve"> gwarancja obejmuje </w:t>
      </w:r>
      <w:r w:rsidR="0057617C">
        <w:rPr>
          <w:rFonts w:ascii="Century Gothic" w:hAnsi="Century Gothic"/>
          <w:sz w:val="20"/>
          <w:szCs w:val="20"/>
        </w:rPr>
        <w:t>P</w:t>
      </w:r>
      <w:r w:rsidR="00414F3B" w:rsidRPr="005950E2">
        <w:rPr>
          <w:rFonts w:ascii="Century Gothic" w:hAnsi="Century Gothic"/>
          <w:sz w:val="20"/>
          <w:szCs w:val="20"/>
        </w:rPr>
        <w:t xml:space="preserve">rzedmiot wskazanej </w:t>
      </w:r>
      <w:r w:rsidR="0057617C">
        <w:rPr>
          <w:rFonts w:ascii="Century Gothic" w:hAnsi="Century Gothic"/>
          <w:sz w:val="20"/>
          <w:szCs w:val="20"/>
        </w:rPr>
        <w:t>U</w:t>
      </w:r>
      <w:r w:rsidR="00414F3B" w:rsidRPr="005950E2">
        <w:rPr>
          <w:rFonts w:ascii="Century Gothic" w:hAnsi="Century Gothic"/>
          <w:sz w:val="20"/>
          <w:szCs w:val="20"/>
        </w:rPr>
        <w:t>mowy</w:t>
      </w:r>
      <w:r w:rsidR="00B271A8" w:rsidRPr="005950E2">
        <w:rPr>
          <w:rFonts w:ascii="Century Gothic" w:hAnsi="Century Gothic"/>
          <w:sz w:val="20"/>
          <w:szCs w:val="20"/>
        </w:rPr>
        <w:t xml:space="preserve"> nr …………… z dnia ……………..</w:t>
      </w:r>
    </w:p>
    <w:p w14:paraId="7F8CBDCF" w14:textId="77777777" w:rsidR="0013691E" w:rsidRPr="005950E2" w:rsidRDefault="00414F3B" w:rsidP="005545F1">
      <w:pPr>
        <w:pStyle w:val="Akapitzlist"/>
        <w:numPr>
          <w:ilvl w:val="0"/>
          <w:numId w:val="1"/>
        </w:numPr>
        <w:spacing w:before="120" w:after="0"/>
        <w:ind w:left="363" w:hanging="357"/>
        <w:contextualSpacing w:val="0"/>
        <w:jc w:val="both"/>
        <w:rPr>
          <w:rFonts w:ascii="Century Gothic" w:hAnsi="Century Gothic"/>
          <w:sz w:val="20"/>
          <w:szCs w:val="20"/>
        </w:rPr>
      </w:pPr>
      <w:r w:rsidRPr="005950E2">
        <w:rPr>
          <w:rFonts w:ascii="Century Gothic" w:hAnsi="Century Gothic"/>
          <w:sz w:val="20"/>
          <w:szCs w:val="20"/>
        </w:rPr>
        <w:t>Wykonawca gwarantuje, że Przedmiot Umowy</w:t>
      </w:r>
      <w:r w:rsidR="0013691E" w:rsidRPr="005950E2">
        <w:rPr>
          <w:rFonts w:ascii="Century Gothic" w:hAnsi="Century Gothic"/>
          <w:sz w:val="20"/>
          <w:szCs w:val="20"/>
        </w:rPr>
        <w:t>:</w:t>
      </w:r>
    </w:p>
    <w:p w14:paraId="555AA0FD" w14:textId="616B5B88" w:rsidR="00BC5BBD" w:rsidRPr="001A4210" w:rsidRDefault="0013691E" w:rsidP="003E1284">
      <w:pPr>
        <w:pStyle w:val="Akapitzlist"/>
        <w:numPr>
          <w:ilvl w:val="0"/>
          <w:numId w:val="3"/>
        </w:numPr>
        <w:spacing w:before="120" w:after="0"/>
        <w:ind w:hanging="357"/>
        <w:contextualSpacing w:val="0"/>
        <w:jc w:val="both"/>
        <w:rPr>
          <w:rFonts w:ascii="Century Gothic" w:hAnsi="Century Gothic"/>
          <w:sz w:val="20"/>
          <w:szCs w:val="20"/>
        </w:rPr>
      </w:pPr>
      <w:r w:rsidRPr="00BC5BBD">
        <w:rPr>
          <w:rFonts w:ascii="Century Gothic" w:hAnsi="Century Gothic"/>
          <w:sz w:val="20"/>
          <w:szCs w:val="20"/>
        </w:rPr>
        <w:t xml:space="preserve">wykonany został </w:t>
      </w:r>
      <w:r w:rsidR="00BC5BBD">
        <w:rPr>
          <w:rFonts w:ascii="Century Gothic" w:hAnsi="Century Gothic"/>
          <w:sz w:val="20"/>
          <w:szCs w:val="20"/>
        </w:rPr>
        <w:t xml:space="preserve">prawidłowo, </w:t>
      </w:r>
      <w:r w:rsidR="00BC5BBD" w:rsidRPr="00BC5BBD">
        <w:rPr>
          <w:rFonts w:ascii="Century Gothic" w:hAnsi="Century Gothic"/>
          <w:sz w:val="20"/>
          <w:szCs w:val="20"/>
        </w:rPr>
        <w:t>zgodnie z wymaganiami Zamawiającego określonymi w powyższej Umowie,</w:t>
      </w:r>
      <w:r w:rsidR="00B06D2F">
        <w:rPr>
          <w:rFonts w:ascii="Century Gothic" w:hAnsi="Century Gothic"/>
          <w:sz w:val="20"/>
          <w:szCs w:val="20"/>
        </w:rPr>
        <w:t xml:space="preserve"> Ogólnymi Warunkami Umowy oraz </w:t>
      </w:r>
      <w:r w:rsidR="00BC5BBD" w:rsidRPr="00BC5BBD">
        <w:rPr>
          <w:rFonts w:ascii="Century Gothic" w:hAnsi="Century Gothic"/>
          <w:sz w:val="20"/>
          <w:szCs w:val="20"/>
        </w:rPr>
        <w:t xml:space="preserve"> Opisie Przedmiotu Zamówienia wraz z załącznikami stanowiącymi integralną część Umowy, decyzjami organów administracji oraz zgodnie z zasadami wiedzy technicznej, obowiązującymi przepisami techniczno-budowlanymi, w szczególności Prawem Budowlanym, Prawem ochrony środowiska, bezpieczeństwa przeciwpożarowego, bezpieczeństwa i higieny pracy oraz Polskimi Normami, dobrymi praktykami inżynierskimi, uwarunkowaniami lokalnymi, ze szczególnym uwzględnieniem regulaminów </w:t>
      </w:r>
      <w:r w:rsidR="00BC5BBD" w:rsidRPr="001A4210">
        <w:rPr>
          <w:rFonts w:ascii="Century Gothic" w:hAnsi="Century Gothic"/>
          <w:sz w:val="20"/>
          <w:szCs w:val="20"/>
        </w:rPr>
        <w:t>procedur i przepisów wewnętrznych obowiązujących w przedsiębiorstwie Zamawiającego,</w:t>
      </w:r>
    </w:p>
    <w:p w14:paraId="10DEEE3E" w14:textId="77777777" w:rsidR="0013691E" w:rsidRPr="001A4210" w:rsidRDefault="0013691E" w:rsidP="00D72845">
      <w:pPr>
        <w:pStyle w:val="Akapitzlist"/>
        <w:numPr>
          <w:ilvl w:val="0"/>
          <w:numId w:val="3"/>
        </w:numPr>
        <w:spacing w:before="120" w:after="0"/>
        <w:ind w:hanging="357"/>
        <w:contextualSpacing w:val="0"/>
        <w:jc w:val="both"/>
        <w:rPr>
          <w:rFonts w:ascii="Century Gothic" w:hAnsi="Century Gothic"/>
          <w:sz w:val="20"/>
          <w:szCs w:val="20"/>
        </w:rPr>
      </w:pPr>
      <w:r w:rsidRPr="001A4210">
        <w:rPr>
          <w:rFonts w:ascii="Century Gothic" w:hAnsi="Century Gothic"/>
          <w:sz w:val="20"/>
          <w:szCs w:val="20"/>
        </w:rPr>
        <w:t>wykonany został optymalnie pod kątem ekonomiczności oraz osiągnięcia założonych parametrów technicznych i użytkowych,</w:t>
      </w:r>
    </w:p>
    <w:p w14:paraId="53667C51" w14:textId="77777777" w:rsidR="0062756A" w:rsidRPr="001A4210" w:rsidRDefault="00414F3B" w:rsidP="00D72845">
      <w:pPr>
        <w:pStyle w:val="Akapitzlist"/>
        <w:numPr>
          <w:ilvl w:val="0"/>
          <w:numId w:val="3"/>
        </w:numPr>
        <w:spacing w:before="120" w:after="0"/>
        <w:ind w:hanging="357"/>
        <w:contextualSpacing w:val="0"/>
        <w:jc w:val="both"/>
        <w:rPr>
          <w:rFonts w:ascii="Century Gothic" w:hAnsi="Century Gothic"/>
          <w:sz w:val="20"/>
          <w:szCs w:val="20"/>
        </w:rPr>
      </w:pPr>
      <w:r w:rsidRPr="001A4210">
        <w:rPr>
          <w:rFonts w:ascii="Century Gothic" w:hAnsi="Century Gothic"/>
          <w:sz w:val="20"/>
          <w:szCs w:val="20"/>
        </w:rPr>
        <w:t xml:space="preserve">wolny </w:t>
      </w:r>
      <w:r w:rsidR="0013691E" w:rsidRPr="001A4210">
        <w:rPr>
          <w:rFonts w:ascii="Century Gothic" w:hAnsi="Century Gothic"/>
          <w:sz w:val="20"/>
          <w:szCs w:val="20"/>
        </w:rPr>
        <w:t>jest</w:t>
      </w:r>
      <w:r w:rsidRPr="001A4210">
        <w:rPr>
          <w:rFonts w:ascii="Century Gothic" w:hAnsi="Century Gothic"/>
          <w:sz w:val="20"/>
          <w:szCs w:val="20"/>
        </w:rPr>
        <w:t xml:space="preserve"> od wad zmniejszających </w:t>
      </w:r>
      <w:r w:rsidR="003A0E72" w:rsidRPr="001A4210">
        <w:rPr>
          <w:rFonts w:ascii="Century Gothic" w:hAnsi="Century Gothic"/>
          <w:sz w:val="20"/>
          <w:szCs w:val="20"/>
        </w:rPr>
        <w:t xml:space="preserve">jego </w:t>
      </w:r>
      <w:r w:rsidRPr="001A4210">
        <w:rPr>
          <w:rFonts w:ascii="Century Gothic" w:hAnsi="Century Gothic"/>
          <w:sz w:val="20"/>
          <w:szCs w:val="20"/>
        </w:rPr>
        <w:t>wartość użytkową, techniczną lub jakościową</w:t>
      </w:r>
      <w:r w:rsidR="0062756A" w:rsidRPr="001A4210">
        <w:rPr>
          <w:rFonts w:ascii="Century Gothic" w:hAnsi="Century Gothic"/>
          <w:sz w:val="20"/>
          <w:szCs w:val="20"/>
        </w:rPr>
        <w:t>,</w:t>
      </w:r>
    </w:p>
    <w:p w14:paraId="385A16FC" w14:textId="3D1C120D" w:rsidR="009D3D2A" w:rsidRPr="00F34FE1" w:rsidRDefault="009D3D2A" w:rsidP="00F34FE1">
      <w:pPr>
        <w:pStyle w:val="Akapitzlist"/>
        <w:numPr>
          <w:ilvl w:val="0"/>
          <w:numId w:val="3"/>
        </w:numPr>
        <w:rPr>
          <w:rFonts w:ascii="Century Gothic" w:hAnsi="Century Gothic"/>
          <w:sz w:val="20"/>
          <w:szCs w:val="20"/>
        </w:rPr>
      </w:pPr>
      <w:r w:rsidRPr="009D3D2A">
        <w:rPr>
          <w:rFonts w:ascii="Century Gothic" w:hAnsi="Century Gothic"/>
          <w:sz w:val="20"/>
          <w:szCs w:val="20"/>
        </w:rPr>
        <w:t>w przypadku awarii zamontowanych urządzeń Wykonawca obowiązany jest na swój koszt do demontażu urządzeń, wysyłki do producenta urządzeń, ponownego montażu urządzeń wraz z uruchomieniem obiektu</w:t>
      </w:r>
      <w:r w:rsidR="00DD0A75">
        <w:rPr>
          <w:rFonts w:ascii="Century Gothic" w:hAnsi="Century Gothic"/>
          <w:sz w:val="20"/>
          <w:szCs w:val="20"/>
        </w:rPr>
        <w:t>.</w:t>
      </w:r>
      <w:r w:rsidR="00F34FE1">
        <w:rPr>
          <w:rFonts w:ascii="Century Gothic" w:hAnsi="Century Gothic"/>
          <w:sz w:val="20"/>
          <w:szCs w:val="20"/>
        </w:rPr>
        <w:t xml:space="preserve"> </w:t>
      </w:r>
      <w:r w:rsidR="00DD0A75">
        <w:rPr>
          <w:rFonts w:ascii="Century Gothic" w:hAnsi="Century Gothic"/>
          <w:sz w:val="20"/>
          <w:szCs w:val="20"/>
        </w:rPr>
        <w:t xml:space="preserve">W przypadku, kiedy demontaż utrudni lub uniemożliwi </w:t>
      </w:r>
      <w:r w:rsidR="00282192">
        <w:rPr>
          <w:rFonts w:ascii="Century Gothic" w:hAnsi="Century Gothic"/>
          <w:sz w:val="20"/>
          <w:szCs w:val="20"/>
        </w:rPr>
        <w:t xml:space="preserve">prawidłową pracę obiektu, </w:t>
      </w:r>
      <w:r w:rsidR="00DD0A75">
        <w:rPr>
          <w:rFonts w:ascii="Century Gothic" w:hAnsi="Century Gothic"/>
          <w:sz w:val="20"/>
          <w:szCs w:val="20"/>
        </w:rPr>
        <w:t>Wykonawca zamontuje urządzenie zastępcze.</w:t>
      </w:r>
    </w:p>
    <w:p w14:paraId="51718ABD" w14:textId="77777777" w:rsidR="0062756A" w:rsidRPr="001A4210" w:rsidRDefault="0062756A" w:rsidP="0062756A">
      <w:pPr>
        <w:pStyle w:val="Akapitzlist"/>
        <w:numPr>
          <w:ilvl w:val="0"/>
          <w:numId w:val="3"/>
        </w:numPr>
        <w:spacing w:before="120" w:after="0"/>
        <w:ind w:hanging="357"/>
        <w:contextualSpacing w:val="0"/>
        <w:jc w:val="both"/>
        <w:rPr>
          <w:rFonts w:ascii="Century Gothic" w:hAnsi="Century Gothic"/>
          <w:sz w:val="20"/>
          <w:szCs w:val="20"/>
        </w:rPr>
      </w:pPr>
      <w:r w:rsidRPr="001A4210">
        <w:rPr>
          <w:rFonts w:ascii="Century Gothic" w:hAnsi="Century Gothic"/>
          <w:sz w:val="20"/>
          <w:szCs w:val="20"/>
        </w:rPr>
        <w:t>wszystkie urządzenia zostały zamontowane prawidłowo przy zastosowaniu wł</w:t>
      </w:r>
      <w:r w:rsidR="00C12EFA" w:rsidRPr="001A4210">
        <w:rPr>
          <w:rFonts w:ascii="Century Gothic" w:hAnsi="Century Gothic"/>
          <w:sz w:val="20"/>
          <w:szCs w:val="20"/>
        </w:rPr>
        <w:t>aściwej technologii i elementów.</w:t>
      </w:r>
    </w:p>
    <w:p w14:paraId="0BE4461C" w14:textId="3B8C29E1" w:rsidR="0013691E" w:rsidRPr="0019534D" w:rsidRDefault="0013691E" w:rsidP="00D72845">
      <w:pPr>
        <w:pStyle w:val="Akapitzlist"/>
        <w:numPr>
          <w:ilvl w:val="0"/>
          <w:numId w:val="1"/>
        </w:numPr>
        <w:spacing w:before="120" w:after="0"/>
        <w:ind w:hanging="357"/>
        <w:contextualSpacing w:val="0"/>
        <w:jc w:val="both"/>
        <w:rPr>
          <w:rFonts w:ascii="Century Gothic" w:hAnsi="Century Gothic"/>
          <w:sz w:val="20"/>
          <w:szCs w:val="20"/>
        </w:rPr>
      </w:pPr>
      <w:r w:rsidRPr="0019534D">
        <w:rPr>
          <w:rFonts w:ascii="Century Gothic" w:hAnsi="Century Gothic"/>
          <w:sz w:val="20"/>
          <w:szCs w:val="20"/>
        </w:rPr>
        <w:t>Wadliwość Przedmiotu Umowy zachodzi również w razie niekompletności lub nieprawidłowości dokumentacji</w:t>
      </w:r>
      <w:r w:rsidR="009D3D2A">
        <w:rPr>
          <w:rFonts w:ascii="Century Gothic" w:hAnsi="Century Gothic"/>
          <w:sz w:val="20"/>
          <w:szCs w:val="20"/>
        </w:rPr>
        <w:t xml:space="preserve"> powykonawczej</w:t>
      </w:r>
      <w:r w:rsidRPr="0019534D">
        <w:rPr>
          <w:rFonts w:ascii="Century Gothic" w:hAnsi="Century Gothic"/>
          <w:sz w:val="20"/>
          <w:szCs w:val="20"/>
        </w:rPr>
        <w:t xml:space="preserve"> objętej przedmiotem powyższej Umowy, w tym również przekazanej przez Wykonawcę po zakończeniu robót budowlanych. </w:t>
      </w:r>
    </w:p>
    <w:p w14:paraId="197CF330" w14:textId="77777777" w:rsidR="00B06D2F" w:rsidRDefault="00BC5BBD" w:rsidP="00B110D9">
      <w:pPr>
        <w:pStyle w:val="Akapitzlist"/>
        <w:numPr>
          <w:ilvl w:val="0"/>
          <w:numId w:val="1"/>
        </w:numPr>
        <w:spacing w:before="120" w:after="0"/>
        <w:contextualSpacing w:val="0"/>
        <w:jc w:val="both"/>
        <w:rPr>
          <w:rFonts w:ascii="Century Gothic" w:hAnsi="Century Gothic"/>
          <w:sz w:val="20"/>
          <w:szCs w:val="20"/>
        </w:rPr>
      </w:pPr>
      <w:r w:rsidRPr="00BC5BBD">
        <w:rPr>
          <w:rFonts w:ascii="Century Gothic" w:hAnsi="Century Gothic"/>
          <w:sz w:val="20"/>
          <w:szCs w:val="20"/>
        </w:rPr>
        <w:t>Wykonawca udziela gwarancji na wykonane</w:t>
      </w:r>
      <w:r w:rsidR="00B06D2F">
        <w:rPr>
          <w:rFonts w:ascii="Century Gothic" w:hAnsi="Century Gothic"/>
          <w:sz w:val="20"/>
          <w:szCs w:val="20"/>
        </w:rPr>
        <w:t>:</w:t>
      </w:r>
    </w:p>
    <w:p w14:paraId="6B6BB511" w14:textId="36BD4241" w:rsidR="00B06D2F" w:rsidRPr="00B77663" w:rsidRDefault="00B06D2F" w:rsidP="00B77663">
      <w:pPr>
        <w:pStyle w:val="Akapitzlist"/>
        <w:numPr>
          <w:ilvl w:val="0"/>
          <w:numId w:val="19"/>
        </w:numPr>
        <w:spacing w:before="120" w:after="0"/>
        <w:jc w:val="both"/>
        <w:rPr>
          <w:rFonts w:ascii="Century Gothic" w:hAnsi="Century Gothic"/>
          <w:sz w:val="20"/>
          <w:szCs w:val="20"/>
        </w:rPr>
      </w:pPr>
      <w:r w:rsidRPr="00B77663">
        <w:rPr>
          <w:rFonts w:ascii="Century Gothic" w:hAnsi="Century Gothic"/>
          <w:sz w:val="20"/>
          <w:szCs w:val="20"/>
        </w:rPr>
        <w:t>roboty oraz</w:t>
      </w:r>
    </w:p>
    <w:p w14:paraId="1DBDB475" w14:textId="3C721EF2" w:rsidR="00B06D2F" w:rsidRPr="00B77663" w:rsidRDefault="00BC5BBD" w:rsidP="00B77663">
      <w:pPr>
        <w:pStyle w:val="Akapitzlist"/>
        <w:numPr>
          <w:ilvl w:val="0"/>
          <w:numId w:val="19"/>
        </w:numPr>
        <w:spacing w:before="120" w:after="0"/>
        <w:jc w:val="both"/>
        <w:rPr>
          <w:rFonts w:ascii="Century Gothic" w:hAnsi="Century Gothic"/>
          <w:sz w:val="20"/>
          <w:szCs w:val="20"/>
        </w:rPr>
      </w:pPr>
      <w:r w:rsidRPr="00B77663">
        <w:rPr>
          <w:rFonts w:ascii="Century Gothic" w:hAnsi="Century Gothic"/>
          <w:sz w:val="20"/>
          <w:szCs w:val="20"/>
        </w:rPr>
        <w:lastRenderedPageBreak/>
        <w:t>na zamontowane urządzenia</w:t>
      </w:r>
      <w:r w:rsidR="0057617C" w:rsidRPr="00B77663">
        <w:rPr>
          <w:rFonts w:ascii="Century Gothic" w:hAnsi="Century Gothic"/>
          <w:sz w:val="20"/>
          <w:szCs w:val="20"/>
        </w:rPr>
        <w:t xml:space="preserve">, armaturę </w:t>
      </w:r>
      <w:r w:rsidR="00B06D2F" w:rsidRPr="00B77663">
        <w:rPr>
          <w:rFonts w:ascii="Century Gothic" w:hAnsi="Century Gothic"/>
          <w:sz w:val="20"/>
          <w:szCs w:val="20"/>
        </w:rPr>
        <w:t>lub</w:t>
      </w:r>
      <w:r w:rsidR="0057617C" w:rsidRPr="00B77663">
        <w:rPr>
          <w:rFonts w:ascii="Century Gothic" w:hAnsi="Century Gothic"/>
          <w:sz w:val="20"/>
          <w:szCs w:val="20"/>
        </w:rPr>
        <w:t xml:space="preserve"> systemy</w:t>
      </w:r>
      <w:r w:rsidR="00B06D2F" w:rsidRPr="00B77663">
        <w:rPr>
          <w:rFonts w:ascii="Century Gothic" w:hAnsi="Century Gothic"/>
          <w:sz w:val="20"/>
          <w:szCs w:val="20"/>
        </w:rPr>
        <w:t xml:space="preserve"> (zwane dalej „Urządzeniami”) – o ile występują,</w:t>
      </w:r>
    </w:p>
    <w:p w14:paraId="4F6264A8" w14:textId="50FE21FF" w:rsidR="00BC5BBD" w:rsidRDefault="00BC5BBD" w:rsidP="005175A8">
      <w:pPr>
        <w:pStyle w:val="Akapitzlist"/>
        <w:spacing w:before="120" w:after="0"/>
        <w:ind w:left="360"/>
        <w:contextualSpacing w:val="0"/>
        <w:jc w:val="both"/>
        <w:rPr>
          <w:rFonts w:ascii="Century Gothic" w:hAnsi="Century Gothic"/>
          <w:sz w:val="20"/>
          <w:szCs w:val="20"/>
        </w:rPr>
      </w:pPr>
      <w:r w:rsidRPr="00BC5BBD">
        <w:rPr>
          <w:rFonts w:ascii="Century Gothic" w:hAnsi="Century Gothic"/>
          <w:sz w:val="20"/>
          <w:szCs w:val="20"/>
        </w:rPr>
        <w:t xml:space="preserve">będące Przedmiotem Umowy. </w:t>
      </w:r>
    </w:p>
    <w:p w14:paraId="0CBC5B9F" w14:textId="77777777" w:rsidR="009A2C72" w:rsidRPr="00BC5BBD" w:rsidRDefault="00B271A8" w:rsidP="00B110D9">
      <w:pPr>
        <w:pStyle w:val="Akapitzlist"/>
        <w:numPr>
          <w:ilvl w:val="0"/>
          <w:numId w:val="1"/>
        </w:numPr>
        <w:spacing w:before="120" w:after="0"/>
        <w:contextualSpacing w:val="0"/>
        <w:jc w:val="both"/>
        <w:rPr>
          <w:rFonts w:ascii="Century Gothic" w:hAnsi="Century Gothic"/>
          <w:sz w:val="20"/>
          <w:szCs w:val="20"/>
        </w:rPr>
      </w:pPr>
      <w:r w:rsidRPr="00BC5BBD">
        <w:rPr>
          <w:rFonts w:ascii="Century Gothic" w:hAnsi="Century Gothic"/>
          <w:sz w:val="20"/>
          <w:szCs w:val="20"/>
        </w:rPr>
        <w:t xml:space="preserve">Poprzez niniejszą gwarancję Wykonawca przyjmuje na siebie odpowiedzialność za </w:t>
      </w:r>
      <w:r w:rsidR="00471900" w:rsidRPr="00BC5BBD">
        <w:rPr>
          <w:rFonts w:ascii="Century Gothic" w:hAnsi="Century Gothic"/>
          <w:sz w:val="20"/>
          <w:szCs w:val="20"/>
        </w:rPr>
        <w:t xml:space="preserve">wszelkie </w:t>
      </w:r>
      <w:r w:rsidRPr="00BC5BBD">
        <w:rPr>
          <w:rFonts w:ascii="Century Gothic" w:hAnsi="Century Gothic"/>
          <w:sz w:val="20"/>
          <w:szCs w:val="20"/>
        </w:rPr>
        <w:t xml:space="preserve">wady przedmiotu wskazanej </w:t>
      </w:r>
      <w:r w:rsidR="00471900" w:rsidRPr="00BC5BBD">
        <w:rPr>
          <w:rFonts w:ascii="Century Gothic" w:hAnsi="Century Gothic"/>
          <w:sz w:val="20"/>
          <w:szCs w:val="20"/>
        </w:rPr>
        <w:t xml:space="preserve">wyżej </w:t>
      </w:r>
      <w:r w:rsidR="00BC5BBD">
        <w:rPr>
          <w:rFonts w:ascii="Century Gothic" w:hAnsi="Century Gothic"/>
          <w:sz w:val="20"/>
          <w:szCs w:val="20"/>
        </w:rPr>
        <w:t>U</w:t>
      </w:r>
      <w:r w:rsidR="00471900" w:rsidRPr="00BC5BBD">
        <w:rPr>
          <w:rFonts w:ascii="Century Gothic" w:hAnsi="Century Gothic"/>
          <w:sz w:val="20"/>
          <w:szCs w:val="20"/>
        </w:rPr>
        <w:t xml:space="preserve">mowy, w tym w zakresie zrealizowanym przez podwykonawców. </w:t>
      </w:r>
    </w:p>
    <w:p w14:paraId="3113AD64" w14:textId="77777777" w:rsidR="0013691E" w:rsidRPr="005950E2" w:rsidRDefault="0013691E" w:rsidP="0013691E">
      <w:pPr>
        <w:spacing w:after="0"/>
        <w:jc w:val="both"/>
        <w:rPr>
          <w:rFonts w:ascii="Century Gothic" w:hAnsi="Century Gothic"/>
          <w:sz w:val="20"/>
          <w:szCs w:val="20"/>
        </w:rPr>
      </w:pPr>
    </w:p>
    <w:p w14:paraId="5AEFABDE" w14:textId="77777777" w:rsidR="004778C3" w:rsidRPr="005950E2" w:rsidRDefault="004778C3" w:rsidP="004778C3">
      <w:pPr>
        <w:spacing w:after="0"/>
        <w:jc w:val="center"/>
        <w:rPr>
          <w:rFonts w:ascii="Century Gothic" w:hAnsi="Century Gothic"/>
          <w:b/>
          <w:sz w:val="20"/>
          <w:szCs w:val="20"/>
        </w:rPr>
      </w:pPr>
      <w:r w:rsidRPr="005950E2">
        <w:rPr>
          <w:rFonts w:ascii="Century Gothic" w:hAnsi="Century Gothic"/>
          <w:b/>
          <w:sz w:val="20"/>
          <w:szCs w:val="20"/>
        </w:rPr>
        <w:t>§ 2</w:t>
      </w:r>
    </w:p>
    <w:p w14:paraId="37A15BFC" w14:textId="77777777" w:rsidR="004778C3" w:rsidRPr="005950E2" w:rsidRDefault="004778C3" w:rsidP="004778C3">
      <w:pPr>
        <w:spacing w:after="0"/>
        <w:jc w:val="center"/>
        <w:rPr>
          <w:rFonts w:ascii="Century Gothic" w:hAnsi="Century Gothic"/>
          <w:b/>
          <w:sz w:val="20"/>
          <w:szCs w:val="20"/>
        </w:rPr>
      </w:pPr>
      <w:r w:rsidRPr="005950E2">
        <w:rPr>
          <w:rFonts w:ascii="Century Gothic" w:hAnsi="Century Gothic"/>
          <w:b/>
          <w:sz w:val="20"/>
          <w:szCs w:val="20"/>
        </w:rPr>
        <w:t>Stosunek do rękojmi</w:t>
      </w:r>
    </w:p>
    <w:p w14:paraId="4452A172" w14:textId="001343A0" w:rsidR="004778C3" w:rsidRPr="00633DC9" w:rsidRDefault="004778C3" w:rsidP="004778C3">
      <w:pPr>
        <w:shd w:val="clear" w:color="auto" w:fill="FFFFFF"/>
        <w:spacing w:before="120" w:after="0" w:line="240" w:lineRule="auto"/>
        <w:jc w:val="both"/>
        <w:rPr>
          <w:rFonts w:ascii="Century Gothic" w:hAnsi="Century Gothic"/>
          <w:bCs/>
          <w:sz w:val="20"/>
          <w:szCs w:val="20"/>
        </w:rPr>
      </w:pPr>
      <w:r w:rsidRPr="00AE6D1E">
        <w:rPr>
          <w:rFonts w:ascii="Century Gothic" w:hAnsi="Century Gothic"/>
          <w:bCs/>
          <w:sz w:val="20"/>
          <w:szCs w:val="20"/>
        </w:rPr>
        <w:t xml:space="preserve">Gwarancja nie wyłącza, nie ogranicza ani nie zawiesza uprawnień Zamawiającego wynikających z przepisów i postanowień </w:t>
      </w:r>
      <w:r w:rsidR="00470AE9">
        <w:rPr>
          <w:rFonts w:ascii="Century Gothic" w:hAnsi="Century Gothic"/>
          <w:bCs/>
          <w:sz w:val="20"/>
          <w:szCs w:val="20"/>
        </w:rPr>
        <w:t xml:space="preserve">o rękojmi, </w:t>
      </w:r>
      <w:r w:rsidRPr="00AE6D1E">
        <w:rPr>
          <w:rFonts w:ascii="Century Gothic" w:hAnsi="Century Gothic"/>
          <w:bCs/>
          <w:sz w:val="20"/>
          <w:szCs w:val="20"/>
        </w:rPr>
        <w:t xml:space="preserve">wskazanej wyżej </w:t>
      </w:r>
      <w:r w:rsidR="0057617C">
        <w:rPr>
          <w:rFonts w:ascii="Century Gothic" w:hAnsi="Century Gothic"/>
          <w:bCs/>
          <w:sz w:val="20"/>
          <w:szCs w:val="20"/>
        </w:rPr>
        <w:t>U</w:t>
      </w:r>
      <w:r w:rsidRPr="00AE6D1E">
        <w:rPr>
          <w:rFonts w:ascii="Century Gothic" w:hAnsi="Century Gothic"/>
          <w:bCs/>
          <w:sz w:val="20"/>
          <w:szCs w:val="20"/>
        </w:rPr>
        <w:t xml:space="preserve">mowy. </w:t>
      </w:r>
    </w:p>
    <w:p w14:paraId="31087685" w14:textId="77777777" w:rsidR="004778C3" w:rsidRPr="005950E2" w:rsidRDefault="004778C3" w:rsidP="0013691E">
      <w:pPr>
        <w:spacing w:after="0"/>
        <w:jc w:val="both"/>
        <w:rPr>
          <w:rFonts w:ascii="Century Gothic" w:hAnsi="Century Gothic"/>
          <w:sz w:val="20"/>
          <w:szCs w:val="20"/>
        </w:rPr>
      </w:pPr>
    </w:p>
    <w:p w14:paraId="2CB79992" w14:textId="77777777" w:rsidR="001D2CC2" w:rsidRPr="005950E2" w:rsidRDefault="001D2CC2" w:rsidP="001D2CC2">
      <w:pPr>
        <w:spacing w:after="0"/>
        <w:jc w:val="center"/>
        <w:rPr>
          <w:rFonts w:ascii="Century Gothic" w:hAnsi="Century Gothic"/>
          <w:b/>
          <w:sz w:val="20"/>
          <w:szCs w:val="20"/>
        </w:rPr>
      </w:pPr>
      <w:r w:rsidRPr="005950E2">
        <w:rPr>
          <w:rFonts w:ascii="Century Gothic" w:hAnsi="Century Gothic"/>
          <w:b/>
          <w:sz w:val="20"/>
          <w:szCs w:val="20"/>
        </w:rPr>
        <w:t>§ 3</w:t>
      </w:r>
    </w:p>
    <w:p w14:paraId="1A8B33EF" w14:textId="77777777" w:rsidR="001D2CC2" w:rsidRPr="005950E2" w:rsidRDefault="001D2CC2" w:rsidP="001D2CC2">
      <w:pPr>
        <w:spacing w:after="0"/>
        <w:jc w:val="center"/>
        <w:rPr>
          <w:rFonts w:ascii="Century Gothic" w:hAnsi="Century Gothic"/>
          <w:b/>
          <w:sz w:val="20"/>
          <w:szCs w:val="20"/>
        </w:rPr>
      </w:pPr>
      <w:r w:rsidRPr="005950E2">
        <w:rPr>
          <w:rFonts w:ascii="Century Gothic" w:hAnsi="Century Gothic"/>
          <w:b/>
          <w:sz w:val="20"/>
          <w:szCs w:val="20"/>
        </w:rPr>
        <w:t>Zasięg terytorialny</w:t>
      </w:r>
    </w:p>
    <w:p w14:paraId="69540CA5" w14:textId="77777777" w:rsidR="001D2CC2" w:rsidRPr="005950E2" w:rsidRDefault="001D2CC2" w:rsidP="0013691E">
      <w:pPr>
        <w:spacing w:after="0"/>
        <w:jc w:val="both"/>
        <w:rPr>
          <w:rFonts w:ascii="Century Gothic" w:hAnsi="Century Gothic"/>
          <w:sz w:val="20"/>
          <w:szCs w:val="20"/>
        </w:rPr>
      </w:pPr>
      <w:r w:rsidRPr="005950E2">
        <w:rPr>
          <w:rFonts w:ascii="Century Gothic" w:hAnsi="Century Gothic"/>
          <w:sz w:val="20"/>
          <w:szCs w:val="20"/>
        </w:rPr>
        <w:t>Niniejsza gwarancja udzielona zostaje bez ograniczenia terytorialnego.</w:t>
      </w:r>
    </w:p>
    <w:p w14:paraId="58761851" w14:textId="77777777" w:rsidR="001D2CC2" w:rsidRPr="005950E2" w:rsidRDefault="001D2CC2" w:rsidP="0013691E">
      <w:pPr>
        <w:spacing w:after="0"/>
        <w:jc w:val="both"/>
        <w:rPr>
          <w:rFonts w:ascii="Century Gothic" w:hAnsi="Century Gothic"/>
          <w:sz w:val="20"/>
          <w:szCs w:val="20"/>
        </w:rPr>
      </w:pPr>
    </w:p>
    <w:p w14:paraId="458FB75D" w14:textId="77777777" w:rsidR="001D2CC2" w:rsidRPr="005950E2" w:rsidRDefault="001D2CC2" w:rsidP="001D2CC2">
      <w:pPr>
        <w:spacing w:after="0"/>
        <w:jc w:val="center"/>
        <w:rPr>
          <w:rFonts w:ascii="Century Gothic" w:hAnsi="Century Gothic"/>
          <w:b/>
          <w:sz w:val="20"/>
          <w:szCs w:val="20"/>
        </w:rPr>
      </w:pPr>
      <w:r w:rsidRPr="005950E2">
        <w:rPr>
          <w:rFonts w:ascii="Century Gothic" w:hAnsi="Century Gothic"/>
          <w:b/>
          <w:sz w:val="20"/>
          <w:szCs w:val="20"/>
        </w:rPr>
        <w:t>§ 4</w:t>
      </w:r>
    </w:p>
    <w:p w14:paraId="357A3FC1" w14:textId="77777777" w:rsidR="004778C3" w:rsidRPr="005950E2" w:rsidRDefault="004778C3" w:rsidP="001D2CC2">
      <w:pPr>
        <w:spacing w:after="0"/>
        <w:jc w:val="center"/>
        <w:rPr>
          <w:rFonts w:ascii="Century Gothic" w:hAnsi="Century Gothic"/>
          <w:b/>
          <w:sz w:val="20"/>
          <w:szCs w:val="20"/>
        </w:rPr>
      </w:pPr>
      <w:r w:rsidRPr="005950E2">
        <w:rPr>
          <w:rFonts w:ascii="Century Gothic" w:hAnsi="Century Gothic"/>
          <w:b/>
          <w:sz w:val="20"/>
          <w:szCs w:val="20"/>
        </w:rPr>
        <w:t>Termin gwarancji</w:t>
      </w:r>
    </w:p>
    <w:p w14:paraId="2DECA834" w14:textId="406B1977" w:rsidR="0066109B" w:rsidRPr="0066109B" w:rsidRDefault="00BC5BBD" w:rsidP="0066109B">
      <w:pPr>
        <w:pStyle w:val="Akapitzlist"/>
        <w:numPr>
          <w:ilvl w:val="0"/>
          <w:numId w:val="4"/>
        </w:numPr>
        <w:ind w:left="426"/>
        <w:jc w:val="both"/>
        <w:rPr>
          <w:rFonts w:ascii="Century Gothic" w:hAnsi="Century Gothic"/>
          <w:sz w:val="20"/>
          <w:szCs w:val="20"/>
        </w:rPr>
      </w:pPr>
      <w:r w:rsidRPr="0066109B">
        <w:rPr>
          <w:rFonts w:ascii="Century Gothic" w:hAnsi="Century Gothic"/>
          <w:sz w:val="20"/>
          <w:szCs w:val="20"/>
        </w:rPr>
        <w:t xml:space="preserve">Na wykonane </w:t>
      </w:r>
      <w:r w:rsidR="00B06D2F">
        <w:rPr>
          <w:rFonts w:ascii="Century Gothic" w:hAnsi="Century Gothic"/>
          <w:sz w:val="20"/>
          <w:szCs w:val="20"/>
        </w:rPr>
        <w:t xml:space="preserve">roboty </w:t>
      </w:r>
      <w:r w:rsidRPr="0066109B">
        <w:rPr>
          <w:rFonts w:ascii="Century Gothic" w:hAnsi="Century Gothic"/>
          <w:sz w:val="20"/>
          <w:szCs w:val="20"/>
        </w:rPr>
        <w:t xml:space="preserve"> </w:t>
      </w:r>
      <w:r w:rsidR="0066109B" w:rsidRPr="0066109B">
        <w:rPr>
          <w:rFonts w:ascii="Century Gothic" w:hAnsi="Century Gothic"/>
          <w:sz w:val="20"/>
          <w:szCs w:val="20"/>
        </w:rPr>
        <w:t xml:space="preserve">okres gwarancji </w:t>
      </w:r>
      <w:r w:rsidR="0066109B" w:rsidRPr="00150EA7">
        <w:rPr>
          <w:rFonts w:ascii="Century Gothic" w:hAnsi="Century Gothic"/>
          <w:sz w:val="20"/>
          <w:szCs w:val="20"/>
        </w:rPr>
        <w:t xml:space="preserve">wynosi </w:t>
      </w:r>
      <w:r w:rsidR="0066109B" w:rsidRPr="00B77663">
        <w:rPr>
          <w:rFonts w:ascii="Century Gothic" w:hAnsi="Century Gothic"/>
          <w:sz w:val="20"/>
          <w:szCs w:val="20"/>
        </w:rPr>
        <w:t>……..</w:t>
      </w:r>
      <w:r w:rsidR="0066109B" w:rsidRPr="00150EA7">
        <w:rPr>
          <w:rFonts w:ascii="Century Gothic" w:hAnsi="Century Gothic"/>
          <w:sz w:val="20"/>
          <w:szCs w:val="20"/>
        </w:rPr>
        <w:t xml:space="preserve"> miesięcy</w:t>
      </w:r>
      <w:r w:rsidR="0066109B" w:rsidRPr="0066109B">
        <w:rPr>
          <w:rFonts w:ascii="Century Gothic" w:hAnsi="Century Gothic"/>
          <w:sz w:val="20"/>
          <w:szCs w:val="20"/>
        </w:rPr>
        <w:t xml:space="preserve"> </w:t>
      </w:r>
      <w:r w:rsidRPr="0066109B">
        <w:rPr>
          <w:rFonts w:ascii="Century Gothic" w:hAnsi="Century Gothic"/>
          <w:sz w:val="20"/>
          <w:szCs w:val="20"/>
        </w:rPr>
        <w:t>od daty Odbioru Końcowego</w:t>
      </w:r>
      <w:r w:rsidR="0066109B" w:rsidRPr="0066109B">
        <w:rPr>
          <w:rFonts w:ascii="Century Gothic" w:hAnsi="Century Gothic"/>
          <w:sz w:val="20"/>
          <w:szCs w:val="20"/>
        </w:rPr>
        <w:t>.</w:t>
      </w:r>
    </w:p>
    <w:p w14:paraId="65C4E63F" w14:textId="773B617F" w:rsidR="00B06D2F" w:rsidRPr="00B06D2F" w:rsidRDefault="00B06D2F" w:rsidP="00B06D2F">
      <w:pPr>
        <w:pStyle w:val="Akapitzlist"/>
        <w:numPr>
          <w:ilvl w:val="0"/>
          <w:numId w:val="4"/>
        </w:numPr>
        <w:ind w:left="426"/>
        <w:jc w:val="both"/>
        <w:rPr>
          <w:rFonts w:ascii="Century Gothic" w:hAnsi="Century Gothic"/>
          <w:sz w:val="20"/>
          <w:szCs w:val="20"/>
        </w:rPr>
      </w:pPr>
      <w:r w:rsidRPr="00B06D2F">
        <w:rPr>
          <w:rFonts w:ascii="Century Gothic" w:hAnsi="Century Gothic"/>
          <w:sz w:val="20"/>
          <w:szCs w:val="20"/>
        </w:rPr>
        <w:t xml:space="preserve">Jeżeli w ramach realizacji przedmiotu umowy zamontowane są </w:t>
      </w:r>
      <w:r>
        <w:rPr>
          <w:rFonts w:ascii="Century Gothic" w:hAnsi="Century Gothic"/>
          <w:sz w:val="20"/>
          <w:szCs w:val="20"/>
        </w:rPr>
        <w:t>U</w:t>
      </w:r>
      <w:r w:rsidRPr="00B06D2F">
        <w:rPr>
          <w:rFonts w:ascii="Century Gothic" w:hAnsi="Century Gothic"/>
          <w:sz w:val="20"/>
          <w:szCs w:val="20"/>
        </w:rPr>
        <w:t>rządzenia, gwarancja jakości udzielona przez Wykonawcę na Urządzenia</w:t>
      </w:r>
      <w:r>
        <w:rPr>
          <w:rFonts w:ascii="Century Gothic" w:hAnsi="Century Gothic"/>
          <w:sz w:val="20"/>
          <w:szCs w:val="20"/>
        </w:rPr>
        <w:t xml:space="preserve"> </w:t>
      </w:r>
      <w:r w:rsidRPr="00B06D2F">
        <w:rPr>
          <w:rFonts w:ascii="Century Gothic" w:hAnsi="Century Gothic"/>
          <w:sz w:val="20"/>
          <w:szCs w:val="20"/>
        </w:rPr>
        <w:t>obowiązuje co najmniej przez okres gwarancji udzielonej przez producenta Urządzeń, jednak nie krócej niż  przez okres wskazany w ustępie 1 powyżej.</w:t>
      </w:r>
    </w:p>
    <w:p w14:paraId="20AD358C" w14:textId="77777777" w:rsidR="001D2CC2" w:rsidRPr="0066109B" w:rsidRDefault="001D2CC2" w:rsidP="0066109B">
      <w:pPr>
        <w:pStyle w:val="Akapitzlist"/>
        <w:numPr>
          <w:ilvl w:val="0"/>
          <w:numId w:val="4"/>
        </w:numPr>
        <w:spacing w:before="120" w:after="0"/>
        <w:ind w:left="425" w:hanging="357"/>
        <w:contextualSpacing w:val="0"/>
        <w:jc w:val="both"/>
        <w:rPr>
          <w:rFonts w:ascii="Century Gothic" w:hAnsi="Century Gothic"/>
          <w:sz w:val="20"/>
          <w:szCs w:val="20"/>
        </w:rPr>
      </w:pPr>
      <w:r w:rsidRPr="001A4210">
        <w:rPr>
          <w:rFonts w:ascii="Century Gothic" w:hAnsi="Century Gothic"/>
          <w:sz w:val="20"/>
          <w:szCs w:val="20"/>
        </w:rPr>
        <w:t xml:space="preserve">Zamawiający może dochodzić roszczeń z tytułu gwarancji, jeżeli w </w:t>
      </w:r>
      <w:r w:rsidRPr="0066109B">
        <w:rPr>
          <w:rFonts w:ascii="Century Gothic" w:hAnsi="Century Gothic"/>
          <w:sz w:val="20"/>
          <w:szCs w:val="20"/>
        </w:rPr>
        <w:t xml:space="preserve">okresie wskazanym </w:t>
      </w:r>
      <w:r w:rsidR="003869C5" w:rsidRPr="0066109B">
        <w:rPr>
          <w:rFonts w:ascii="Century Gothic" w:hAnsi="Century Gothic"/>
          <w:sz w:val="20"/>
          <w:szCs w:val="20"/>
        </w:rPr>
        <w:br/>
      </w:r>
      <w:r w:rsidRPr="0066109B">
        <w:rPr>
          <w:rFonts w:ascii="Century Gothic" w:hAnsi="Century Gothic"/>
          <w:sz w:val="20"/>
          <w:szCs w:val="20"/>
        </w:rPr>
        <w:t>w ust. 1</w:t>
      </w:r>
      <w:r w:rsidR="0066109B" w:rsidRPr="0066109B">
        <w:rPr>
          <w:rFonts w:ascii="Century Gothic" w:hAnsi="Century Gothic"/>
          <w:sz w:val="20"/>
          <w:szCs w:val="20"/>
        </w:rPr>
        <w:t>-2</w:t>
      </w:r>
      <w:r w:rsidRPr="0066109B">
        <w:rPr>
          <w:rFonts w:ascii="Century Gothic" w:hAnsi="Century Gothic"/>
          <w:sz w:val="20"/>
          <w:szCs w:val="20"/>
        </w:rPr>
        <w:t xml:space="preserve"> ujawnią się jakiekolwiek w</w:t>
      </w:r>
      <w:r w:rsidR="0066109B" w:rsidRPr="0066109B">
        <w:rPr>
          <w:rFonts w:ascii="Century Gothic" w:hAnsi="Century Gothic"/>
          <w:sz w:val="20"/>
          <w:szCs w:val="20"/>
        </w:rPr>
        <w:t>ady przedmiotu wskazanej wyżej U</w:t>
      </w:r>
      <w:r w:rsidRPr="0066109B">
        <w:rPr>
          <w:rFonts w:ascii="Century Gothic" w:hAnsi="Century Gothic"/>
          <w:sz w:val="20"/>
          <w:szCs w:val="20"/>
        </w:rPr>
        <w:t xml:space="preserve">mowy. </w:t>
      </w:r>
    </w:p>
    <w:p w14:paraId="2FEC066A" w14:textId="77777777" w:rsidR="004778C3" w:rsidRPr="005950E2" w:rsidRDefault="004778C3" w:rsidP="001D2CC2">
      <w:pPr>
        <w:spacing w:after="0"/>
        <w:jc w:val="both"/>
        <w:rPr>
          <w:rFonts w:ascii="Century Gothic" w:hAnsi="Century Gothic"/>
          <w:sz w:val="20"/>
          <w:szCs w:val="20"/>
        </w:rPr>
      </w:pPr>
    </w:p>
    <w:p w14:paraId="0CBEE016" w14:textId="77777777" w:rsidR="001D2CC2" w:rsidRPr="005950E2" w:rsidRDefault="001D2CC2" w:rsidP="009A2C72">
      <w:pPr>
        <w:spacing w:after="0"/>
        <w:jc w:val="center"/>
        <w:rPr>
          <w:rFonts w:ascii="Century Gothic" w:hAnsi="Century Gothic"/>
          <w:b/>
          <w:sz w:val="20"/>
          <w:szCs w:val="20"/>
        </w:rPr>
      </w:pPr>
      <w:r w:rsidRPr="005950E2">
        <w:rPr>
          <w:rFonts w:ascii="Century Gothic" w:hAnsi="Century Gothic"/>
          <w:b/>
          <w:sz w:val="20"/>
          <w:szCs w:val="20"/>
        </w:rPr>
        <w:t>§ 5</w:t>
      </w:r>
    </w:p>
    <w:p w14:paraId="11A75BBA" w14:textId="77777777" w:rsidR="001D2CC2" w:rsidRPr="005950E2" w:rsidRDefault="001D2CC2" w:rsidP="009A2C72">
      <w:pPr>
        <w:spacing w:after="0"/>
        <w:jc w:val="center"/>
        <w:rPr>
          <w:rFonts w:ascii="Century Gothic" w:hAnsi="Century Gothic"/>
          <w:b/>
          <w:sz w:val="20"/>
          <w:szCs w:val="20"/>
        </w:rPr>
      </w:pPr>
      <w:r w:rsidRPr="005950E2">
        <w:rPr>
          <w:rFonts w:ascii="Century Gothic" w:hAnsi="Century Gothic"/>
          <w:b/>
          <w:sz w:val="20"/>
          <w:szCs w:val="20"/>
        </w:rPr>
        <w:t>Uprawnienia Zamawiającego</w:t>
      </w:r>
    </w:p>
    <w:p w14:paraId="5C7696BB" w14:textId="77777777" w:rsidR="00B2663D" w:rsidRPr="00B2663D" w:rsidRDefault="00B2663D" w:rsidP="00241A70">
      <w:pPr>
        <w:pStyle w:val="Akapitzlist"/>
        <w:numPr>
          <w:ilvl w:val="0"/>
          <w:numId w:val="7"/>
        </w:numPr>
        <w:shd w:val="clear" w:color="auto" w:fill="FFFFFF"/>
        <w:spacing w:before="120" w:after="0"/>
        <w:ind w:left="426" w:hanging="284"/>
        <w:jc w:val="both"/>
        <w:rPr>
          <w:rFonts w:ascii="Century Gothic" w:hAnsi="Century Gothic"/>
          <w:sz w:val="20"/>
          <w:szCs w:val="20"/>
        </w:rPr>
      </w:pPr>
      <w:r w:rsidRPr="00B2663D">
        <w:rPr>
          <w:rFonts w:ascii="Century Gothic" w:hAnsi="Century Gothic"/>
          <w:sz w:val="20"/>
          <w:szCs w:val="20"/>
        </w:rPr>
        <w:t>Zamawiający wykonując uprawnienia z tytułu Gwarancji jakości za wady Przedmiotu Umowy, zachowując prawo do kar umownych określonych w Umowie, jest uprawniony według swego wyboru do żądania:</w:t>
      </w:r>
    </w:p>
    <w:p w14:paraId="4C816B8F" w14:textId="0417F22C" w:rsidR="00B2663D" w:rsidRDefault="00B2663D" w:rsidP="00EB5743">
      <w:pPr>
        <w:pStyle w:val="Akapitzlist"/>
        <w:numPr>
          <w:ilvl w:val="2"/>
          <w:numId w:val="1"/>
        </w:numPr>
        <w:shd w:val="clear" w:color="auto" w:fill="FFFFFF"/>
        <w:spacing w:before="120" w:after="0"/>
        <w:ind w:left="1276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u</w:t>
      </w:r>
      <w:r w:rsidRPr="00B2663D">
        <w:rPr>
          <w:rFonts w:ascii="Century Gothic" w:hAnsi="Century Gothic"/>
          <w:sz w:val="20"/>
          <w:szCs w:val="20"/>
        </w:rPr>
        <w:t xml:space="preserve">sunięcia przez Wykonawcę  na  jego  koszt  wad  Przedmiotu  Umowy </w:t>
      </w:r>
      <w:r w:rsidR="00D078DB" w:rsidRPr="00D078DB">
        <w:rPr>
          <w:rFonts w:ascii="Century Gothic" w:hAnsi="Century Gothic"/>
          <w:sz w:val="20"/>
          <w:szCs w:val="20"/>
        </w:rPr>
        <w:t>w terminie  określonym w §7 ust. 3  lub</w:t>
      </w:r>
      <w:r w:rsidRPr="00B2663D">
        <w:rPr>
          <w:rFonts w:ascii="Century Gothic" w:hAnsi="Century Gothic"/>
          <w:sz w:val="20"/>
          <w:szCs w:val="20"/>
        </w:rPr>
        <w:t xml:space="preserve"> w</w:t>
      </w:r>
      <w:r w:rsidR="00D078DB">
        <w:rPr>
          <w:rFonts w:ascii="Century Gothic" w:hAnsi="Century Gothic"/>
          <w:sz w:val="20"/>
          <w:szCs w:val="20"/>
        </w:rPr>
        <w:t xml:space="preserve"> innym</w:t>
      </w:r>
      <w:r w:rsidRPr="00B2663D">
        <w:rPr>
          <w:rFonts w:ascii="Century Gothic" w:hAnsi="Century Gothic"/>
          <w:sz w:val="20"/>
          <w:szCs w:val="20"/>
        </w:rPr>
        <w:t xml:space="preserve">  wskazanym  przez Zamawiającego terminie lub</w:t>
      </w:r>
    </w:p>
    <w:p w14:paraId="1C082ECF" w14:textId="0C325A20" w:rsidR="00B2663D" w:rsidRDefault="00131B2C" w:rsidP="00EB5743">
      <w:pPr>
        <w:pStyle w:val="Akapitzlist"/>
        <w:numPr>
          <w:ilvl w:val="2"/>
          <w:numId w:val="1"/>
        </w:numPr>
        <w:shd w:val="clear" w:color="auto" w:fill="FFFFFF"/>
        <w:spacing w:before="120" w:after="0"/>
        <w:ind w:left="1276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w razie nieusunięcia wad na zasadach określonych w pkt. 1)</w:t>
      </w:r>
      <w:r w:rsidR="00017A49">
        <w:rPr>
          <w:rFonts w:ascii="Century Gothic" w:hAnsi="Century Gothic"/>
          <w:sz w:val="20"/>
          <w:szCs w:val="20"/>
        </w:rPr>
        <w:t>,</w:t>
      </w:r>
      <w:r>
        <w:rPr>
          <w:rFonts w:ascii="Century Gothic" w:hAnsi="Century Gothic"/>
          <w:sz w:val="20"/>
          <w:szCs w:val="20"/>
        </w:rPr>
        <w:t xml:space="preserve"> </w:t>
      </w:r>
      <w:r w:rsidR="00B2663D" w:rsidRPr="00B2663D">
        <w:rPr>
          <w:rFonts w:ascii="Century Gothic" w:hAnsi="Century Gothic"/>
          <w:sz w:val="20"/>
          <w:szCs w:val="20"/>
        </w:rPr>
        <w:t>dostarczenia  przez  Wykonawcę,  zamiast  wadliwego  Przedmiotu  Umowy, Przedmiotu  Umowy wolnego od wad,</w:t>
      </w:r>
      <w:r>
        <w:rPr>
          <w:rFonts w:ascii="Century Gothic" w:hAnsi="Century Gothic"/>
          <w:sz w:val="20"/>
          <w:szCs w:val="20"/>
        </w:rPr>
        <w:t xml:space="preserve"> </w:t>
      </w:r>
    </w:p>
    <w:p w14:paraId="00F87739" w14:textId="19B6100D" w:rsidR="00B2663D" w:rsidRPr="00B2663D" w:rsidRDefault="00B2663D" w:rsidP="00EB5743">
      <w:pPr>
        <w:pStyle w:val="Akapitzlist"/>
        <w:numPr>
          <w:ilvl w:val="2"/>
          <w:numId w:val="1"/>
        </w:numPr>
        <w:shd w:val="clear" w:color="auto" w:fill="FFFFFF"/>
        <w:spacing w:before="120" w:after="0"/>
        <w:ind w:left="1276"/>
        <w:jc w:val="both"/>
        <w:rPr>
          <w:rFonts w:ascii="Century Gothic" w:hAnsi="Century Gothic"/>
          <w:sz w:val="20"/>
          <w:szCs w:val="20"/>
        </w:rPr>
      </w:pPr>
      <w:r w:rsidRPr="00B2663D">
        <w:rPr>
          <w:rFonts w:ascii="Century Gothic" w:hAnsi="Century Gothic"/>
          <w:sz w:val="20"/>
          <w:szCs w:val="20"/>
        </w:rPr>
        <w:t xml:space="preserve">stosownego obniżenia wynagrodzenia Wykonawcy, o którym mowa w § </w:t>
      </w:r>
      <w:r w:rsidR="00A168C9">
        <w:rPr>
          <w:rFonts w:ascii="Century Gothic" w:hAnsi="Century Gothic"/>
          <w:sz w:val="20"/>
          <w:szCs w:val="20"/>
        </w:rPr>
        <w:t>3</w:t>
      </w:r>
      <w:r w:rsidRPr="00B2663D">
        <w:rPr>
          <w:rFonts w:ascii="Century Gothic" w:hAnsi="Century Gothic"/>
          <w:sz w:val="20"/>
          <w:szCs w:val="20"/>
        </w:rPr>
        <w:t xml:space="preserve"> ust. 1</w:t>
      </w:r>
      <w:r w:rsidR="00215972">
        <w:rPr>
          <w:rFonts w:ascii="Century Gothic" w:hAnsi="Century Gothic"/>
          <w:sz w:val="20"/>
          <w:szCs w:val="20"/>
        </w:rPr>
        <w:t xml:space="preserve"> </w:t>
      </w:r>
      <w:r>
        <w:rPr>
          <w:rFonts w:ascii="Century Gothic" w:hAnsi="Century Gothic"/>
          <w:sz w:val="20"/>
          <w:szCs w:val="20"/>
        </w:rPr>
        <w:t>wskazanej  Umowy</w:t>
      </w:r>
      <w:r w:rsidRPr="00B2663D">
        <w:rPr>
          <w:rFonts w:ascii="Century Gothic" w:hAnsi="Century Gothic"/>
          <w:sz w:val="20"/>
          <w:szCs w:val="20"/>
        </w:rPr>
        <w:t>.</w:t>
      </w:r>
    </w:p>
    <w:p w14:paraId="570265C6" w14:textId="06D612A3" w:rsidR="00B2663D" w:rsidRPr="00B2663D" w:rsidRDefault="00B2663D" w:rsidP="00EB5743">
      <w:pPr>
        <w:pStyle w:val="Akapitzlist"/>
        <w:numPr>
          <w:ilvl w:val="1"/>
          <w:numId w:val="1"/>
        </w:numPr>
        <w:shd w:val="clear" w:color="auto" w:fill="FFFFFF"/>
        <w:tabs>
          <w:tab w:val="clear" w:pos="1080"/>
          <w:tab w:val="num" w:pos="426"/>
        </w:tabs>
        <w:spacing w:before="120" w:after="0"/>
        <w:ind w:left="426" w:hanging="426"/>
        <w:jc w:val="both"/>
        <w:rPr>
          <w:rFonts w:ascii="Century Gothic" w:hAnsi="Century Gothic"/>
          <w:sz w:val="20"/>
          <w:szCs w:val="20"/>
        </w:rPr>
      </w:pPr>
      <w:r w:rsidRPr="00B2663D">
        <w:rPr>
          <w:rFonts w:ascii="Century Gothic" w:hAnsi="Century Gothic"/>
          <w:sz w:val="20"/>
          <w:szCs w:val="20"/>
        </w:rPr>
        <w:t>W razie nieusunięcia wad przez Wykonawcę na zasadac</w:t>
      </w:r>
      <w:r>
        <w:rPr>
          <w:rFonts w:ascii="Century Gothic" w:hAnsi="Century Gothic"/>
          <w:sz w:val="20"/>
          <w:szCs w:val="20"/>
        </w:rPr>
        <w:t>h określonych w ust. 1</w:t>
      </w:r>
      <w:r w:rsidRPr="00B2663D">
        <w:rPr>
          <w:rFonts w:ascii="Century Gothic" w:hAnsi="Century Gothic"/>
          <w:sz w:val="20"/>
          <w:szCs w:val="20"/>
        </w:rPr>
        <w:t xml:space="preserve"> pkt 1)</w:t>
      </w:r>
      <w:r w:rsidR="00A168C9">
        <w:rPr>
          <w:rFonts w:ascii="Century Gothic" w:hAnsi="Century Gothic"/>
          <w:sz w:val="20"/>
          <w:szCs w:val="20"/>
        </w:rPr>
        <w:t xml:space="preserve"> lub pkt</w:t>
      </w:r>
      <w:r w:rsidR="00017A49">
        <w:rPr>
          <w:rFonts w:ascii="Century Gothic" w:hAnsi="Century Gothic"/>
          <w:sz w:val="20"/>
          <w:szCs w:val="20"/>
        </w:rPr>
        <w:t xml:space="preserve"> 2)</w:t>
      </w:r>
      <w:r w:rsidRPr="00B2663D">
        <w:rPr>
          <w:rFonts w:ascii="Century Gothic" w:hAnsi="Century Gothic"/>
          <w:sz w:val="20"/>
          <w:szCs w:val="20"/>
        </w:rPr>
        <w:t xml:space="preserve"> Zamawiający ma prawo usunąć wady samodzielnie lub z pomocą osoby trzeciej na koszt i ryzyko Wykonawcy.</w:t>
      </w:r>
    </w:p>
    <w:p w14:paraId="1207533F" w14:textId="77777777" w:rsidR="00B2663D" w:rsidRDefault="00B2663D" w:rsidP="00EB5743">
      <w:pPr>
        <w:pStyle w:val="Akapitzlist"/>
        <w:numPr>
          <w:ilvl w:val="1"/>
          <w:numId w:val="1"/>
        </w:numPr>
        <w:shd w:val="clear" w:color="auto" w:fill="FFFFFF"/>
        <w:tabs>
          <w:tab w:val="clear" w:pos="1080"/>
          <w:tab w:val="num" w:pos="426"/>
        </w:tabs>
        <w:spacing w:before="120" w:after="0"/>
        <w:ind w:left="426" w:hanging="425"/>
        <w:jc w:val="both"/>
        <w:rPr>
          <w:rFonts w:ascii="Century Gothic" w:hAnsi="Century Gothic"/>
          <w:sz w:val="20"/>
          <w:szCs w:val="20"/>
        </w:rPr>
      </w:pPr>
      <w:r w:rsidRPr="00B2663D">
        <w:rPr>
          <w:rFonts w:ascii="Century Gothic" w:hAnsi="Century Gothic"/>
          <w:sz w:val="20"/>
          <w:szCs w:val="20"/>
        </w:rPr>
        <w:t xml:space="preserve">W razie usunięcia istotnej wady Przedmiotu Umowy lub dostarczenia nowej, niewadliwej części Przedmiotu Umowy Gwarancja jakości co do takiej części Przedmiotu Umowy biegnie na nowo. </w:t>
      </w:r>
      <w:r w:rsidRPr="0010081E">
        <w:rPr>
          <w:rFonts w:ascii="Century Gothic" w:hAnsi="Century Gothic"/>
          <w:sz w:val="20"/>
          <w:szCs w:val="20"/>
        </w:rPr>
        <w:t>W innych przypadkach ulega stosownemu wydłużeniu, o czas w jakim Zamawiający nie mógł korzystać z takiej części Przedmiotu Umowy, względnie o czas opóźnienia z przekazaniem niewadliwej części Przedmiotu Umowy Zamawiającemu.</w:t>
      </w:r>
    </w:p>
    <w:p w14:paraId="3E114F8F" w14:textId="77777777" w:rsidR="00B2663D" w:rsidRPr="00B2663D" w:rsidRDefault="00B2663D" w:rsidP="00EB5743">
      <w:pPr>
        <w:pStyle w:val="Akapitzlist"/>
        <w:numPr>
          <w:ilvl w:val="1"/>
          <w:numId w:val="1"/>
        </w:numPr>
        <w:shd w:val="clear" w:color="auto" w:fill="FFFFFF"/>
        <w:tabs>
          <w:tab w:val="clear" w:pos="1080"/>
          <w:tab w:val="num" w:pos="426"/>
        </w:tabs>
        <w:spacing w:before="120" w:after="0"/>
        <w:ind w:left="426" w:hanging="425"/>
        <w:jc w:val="both"/>
        <w:rPr>
          <w:rFonts w:ascii="Century Gothic" w:hAnsi="Century Gothic"/>
          <w:sz w:val="20"/>
          <w:szCs w:val="20"/>
        </w:rPr>
      </w:pPr>
      <w:r w:rsidRPr="00B2663D">
        <w:rPr>
          <w:rFonts w:ascii="Century Gothic" w:hAnsi="Century Gothic"/>
          <w:sz w:val="20"/>
          <w:szCs w:val="20"/>
        </w:rPr>
        <w:lastRenderedPageBreak/>
        <w:t>Jeżeli wad usunąć się nie da lub Wykonawca nie usunął ich w terminie ani nie dostarczył Przedmiotu Umowy wolnego od wad lub też z okoliczności wynika, że Wykonawca nie zdoła wad usunąć w odpowiednim czasie, Zamawiający jest uprawniony:</w:t>
      </w:r>
    </w:p>
    <w:p w14:paraId="3925F937" w14:textId="5D95A96A" w:rsidR="00B2663D" w:rsidRPr="00B2663D" w:rsidRDefault="00B2663D" w:rsidP="009B00BC">
      <w:pPr>
        <w:pStyle w:val="Akapitzlist"/>
        <w:numPr>
          <w:ilvl w:val="2"/>
          <w:numId w:val="1"/>
        </w:numPr>
        <w:shd w:val="clear" w:color="auto" w:fill="FFFFFF"/>
        <w:tabs>
          <w:tab w:val="num" w:pos="709"/>
        </w:tabs>
        <w:spacing w:before="120" w:after="0"/>
        <w:ind w:left="1418" w:hanging="567"/>
        <w:jc w:val="both"/>
        <w:rPr>
          <w:rFonts w:ascii="Century Gothic" w:hAnsi="Century Gothic"/>
          <w:sz w:val="20"/>
          <w:szCs w:val="20"/>
        </w:rPr>
      </w:pPr>
      <w:r w:rsidRPr="00B2663D">
        <w:rPr>
          <w:rFonts w:ascii="Century Gothic" w:hAnsi="Century Gothic"/>
          <w:sz w:val="20"/>
          <w:szCs w:val="20"/>
        </w:rPr>
        <w:t xml:space="preserve">jeżeli wady są istotne, do odstąpienia od Umowy oraz do żądania, w zamian za zwrot wadliwego Przedmiotu Umowy, zwrotu wynagrodzenia, o którym mowa w § </w:t>
      </w:r>
      <w:r w:rsidR="00A168C9">
        <w:rPr>
          <w:rFonts w:ascii="Century Gothic" w:hAnsi="Century Gothic"/>
          <w:sz w:val="20"/>
          <w:szCs w:val="20"/>
        </w:rPr>
        <w:t>3</w:t>
      </w:r>
      <w:r w:rsidRPr="00B2663D">
        <w:rPr>
          <w:rFonts w:ascii="Century Gothic" w:hAnsi="Century Gothic"/>
          <w:sz w:val="20"/>
          <w:szCs w:val="20"/>
        </w:rPr>
        <w:t xml:space="preserve"> ust.1</w:t>
      </w:r>
      <w:r>
        <w:rPr>
          <w:rFonts w:ascii="Century Gothic" w:hAnsi="Century Gothic"/>
          <w:sz w:val="20"/>
          <w:szCs w:val="20"/>
        </w:rPr>
        <w:t xml:space="preserve"> wskazanej Umowy</w:t>
      </w:r>
      <w:r w:rsidRPr="00B2663D">
        <w:rPr>
          <w:rFonts w:ascii="Century Gothic" w:hAnsi="Century Gothic"/>
          <w:sz w:val="20"/>
          <w:szCs w:val="20"/>
        </w:rPr>
        <w:t xml:space="preserve"> wraz z odsetkami ustawowymi za okres od dnia zapłaty przez Zamawiającego wynagrodzenia do dnia jego zwrotu przez Wykonawcę;</w:t>
      </w:r>
    </w:p>
    <w:p w14:paraId="00D68BC6" w14:textId="51913C2C" w:rsidR="00B2663D" w:rsidRDefault="00B2663D" w:rsidP="009B00BC">
      <w:pPr>
        <w:pStyle w:val="Akapitzlist"/>
        <w:numPr>
          <w:ilvl w:val="2"/>
          <w:numId w:val="1"/>
        </w:numPr>
        <w:shd w:val="clear" w:color="auto" w:fill="FFFFFF"/>
        <w:tabs>
          <w:tab w:val="num" w:pos="709"/>
        </w:tabs>
        <w:spacing w:before="120" w:after="0"/>
        <w:ind w:left="1418" w:hanging="567"/>
        <w:jc w:val="both"/>
        <w:rPr>
          <w:rFonts w:ascii="Century Gothic" w:hAnsi="Century Gothic"/>
          <w:sz w:val="20"/>
          <w:szCs w:val="20"/>
        </w:rPr>
      </w:pPr>
      <w:r w:rsidRPr="00B2663D">
        <w:rPr>
          <w:rFonts w:ascii="Century Gothic" w:hAnsi="Century Gothic"/>
          <w:sz w:val="20"/>
          <w:szCs w:val="20"/>
        </w:rPr>
        <w:t xml:space="preserve">jeżeli wady nie są istotne, do obniżenia wynagrodzenia, o którym mowa w § </w:t>
      </w:r>
      <w:r w:rsidR="00A168C9">
        <w:rPr>
          <w:rFonts w:ascii="Century Gothic" w:hAnsi="Century Gothic"/>
          <w:sz w:val="20"/>
          <w:szCs w:val="20"/>
        </w:rPr>
        <w:t>3</w:t>
      </w:r>
      <w:r w:rsidRPr="00B2663D">
        <w:rPr>
          <w:rFonts w:ascii="Century Gothic" w:hAnsi="Century Gothic"/>
          <w:sz w:val="20"/>
          <w:szCs w:val="20"/>
        </w:rPr>
        <w:t xml:space="preserve"> ust. 1 </w:t>
      </w:r>
      <w:r>
        <w:rPr>
          <w:rFonts w:ascii="Century Gothic" w:hAnsi="Century Gothic"/>
          <w:sz w:val="20"/>
          <w:szCs w:val="20"/>
        </w:rPr>
        <w:t xml:space="preserve">wskazanej Umowy </w:t>
      </w:r>
      <w:r w:rsidRPr="00B2663D">
        <w:rPr>
          <w:rFonts w:ascii="Century Gothic" w:hAnsi="Century Gothic"/>
          <w:sz w:val="20"/>
          <w:szCs w:val="20"/>
        </w:rPr>
        <w:t>w stosunku odpowiednim do obniżonej wartości Przedmiotu Umowy oraz do żądania zwrotu wynagrodzenia z odsetkami ustawowymi za okres od dnia zapłaty przez Zamawiającego wynagrodzenia do zwrotu jego odpowiedniej części przez Wykonawcę.</w:t>
      </w:r>
    </w:p>
    <w:p w14:paraId="41BCE7C6" w14:textId="4BBE36B4" w:rsidR="00B2663D" w:rsidRPr="00B2663D" w:rsidRDefault="00B2663D" w:rsidP="00EB5743">
      <w:pPr>
        <w:pStyle w:val="Akapitzlist"/>
        <w:numPr>
          <w:ilvl w:val="1"/>
          <w:numId w:val="1"/>
        </w:numPr>
        <w:shd w:val="clear" w:color="auto" w:fill="FFFFFF"/>
        <w:tabs>
          <w:tab w:val="clear" w:pos="1080"/>
          <w:tab w:val="num" w:pos="426"/>
        </w:tabs>
        <w:spacing w:before="120" w:after="0"/>
        <w:ind w:left="426" w:hanging="425"/>
        <w:jc w:val="both"/>
        <w:rPr>
          <w:rFonts w:ascii="Century Gothic" w:hAnsi="Century Gothic"/>
          <w:sz w:val="20"/>
          <w:szCs w:val="20"/>
        </w:rPr>
      </w:pPr>
      <w:r w:rsidRPr="00B2663D">
        <w:rPr>
          <w:rFonts w:ascii="Century Gothic" w:hAnsi="Century Gothic"/>
          <w:sz w:val="20"/>
          <w:szCs w:val="20"/>
        </w:rPr>
        <w:t>Odpowiedzialność z tytułu rękojmi Wykonawca ponosi na zasadach określonych w</w:t>
      </w:r>
      <w:r w:rsidR="00241A70">
        <w:rPr>
          <w:rFonts w:ascii="Century Gothic" w:hAnsi="Century Gothic"/>
          <w:sz w:val="20"/>
          <w:szCs w:val="20"/>
        </w:rPr>
        <w:t xml:space="preserve"> </w:t>
      </w:r>
      <w:r w:rsidRPr="00B2663D">
        <w:rPr>
          <w:rFonts w:ascii="Century Gothic" w:hAnsi="Century Gothic"/>
          <w:sz w:val="20"/>
          <w:szCs w:val="20"/>
        </w:rPr>
        <w:t>Kodeksie cywilnym przy czym rękojmia obowiązuje przez taki sam okres jak gwarancja jakości opisana  w § 4</w:t>
      </w:r>
      <w:r>
        <w:rPr>
          <w:rFonts w:ascii="Century Gothic" w:hAnsi="Century Gothic"/>
          <w:sz w:val="20"/>
          <w:szCs w:val="20"/>
        </w:rPr>
        <w:t xml:space="preserve"> Dokumentu Gwarancyjnego</w:t>
      </w:r>
      <w:r w:rsidRPr="00B2663D">
        <w:rPr>
          <w:rFonts w:ascii="Century Gothic" w:hAnsi="Century Gothic"/>
          <w:sz w:val="20"/>
          <w:szCs w:val="20"/>
        </w:rPr>
        <w:t>.</w:t>
      </w:r>
    </w:p>
    <w:p w14:paraId="07145D4B" w14:textId="77777777" w:rsidR="00B2663D" w:rsidRPr="00B2663D" w:rsidRDefault="00B2663D" w:rsidP="00EB5743">
      <w:pPr>
        <w:pStyle w:val="Akapitzlist"/>
        <w:numPr>
          <w:ilvl w:val="1"/>
          <w:numId w:val="1"/>
        </w:numPr>
        <w:shd w:val="clear" w:color="auto" w:fill="FFFFFF"/>
        <w:tabs>
          <w:tab w:val="clear" w:pos="1080"/>
          <w:tab w:val="num" w:pos="426"/>
          <w:tab w:val="num" w:pos="1560"/>
        </w:tabs>
        <w:spacing w:before="120" w:after="0"/>
        <w:ind w:left="426" w:hanging="425"/>
        <w:jc w:val="both"/>
        <w:rPr>
          <w:rFonts w:ascii="Century Gothic" w:hAnsi="Century Gothic"/>
          <w:sz w:val="20"/>
          <w:szCs w:val="20"/>
        </w:rPr>
      </w:pPr>
      <w:r w:rsidRPr="00B2663D">
        <w:rPr>
          <w:rFonts w:ascii="Century Gothic" w:hAnsi="Century Gothic"/>
          <w:sz w:val="20"/>
          <w:szCs w:val="20"/>
        </w:rPr>
        <w:t xml:space="preserve">Zamawiający w przypadku okoliczności określonych w ust. </w:t>
      </w:r>
      <w:r>
        <w:rPr>
          <w:rFonts w:ascii="Century Gothic" w:hAnsi="Century Gothic"/>
          <w:sz w:val="20"/>
          <w:szCs w:val="20"/>
        </w:rPr>
        <w:t>4</w:t>
      </w:r>
      <w:r w:rsidRPr="00B2663D">
        <w:rPr>
          <w:rFonts w:ascii="Century Gothic" w:hAnsi="Century Gothic"/>
          <w:sz w:val="20"/>
          <w:szCs w:val="20"/>
        </w:rPr>
        <w:t xml:space="preserve"> pkt 1) </w:t>
      </w:r>
      <w:r>
        <w:rPr>
          <w:rFonts w:ascii="Century Gothic" w:hAnsi="Century Gothic"/>
          <w:sz w:val="20"/>
          <w:szCs w:val="20"/>
        </w:rPr>
        <w:t>Dokumentu Gwarancyjnego</w:t>
      </w:r>
      <w:r w:rsidRPr="00B2663D">
        <w:rPr>
          <w:rFonts w:ascii="Century Gothic" w:hAnsi="Century Gothic"/>
          <w:sz w:val="20"/>
          <w:szCs w:val="20"/>
        </w:rPr>
        <w:t xml:space="preserve"> może wykonać prawo odstąpienia od Umowy w terminie do 90 dni od powzięcia  pewnej wiadomości o okolicznościach uprawniających do odstąpienia od Umowy.</w:t>
      </w:r>
    </w:p>
    <w:p w14:paraId="334BB454" w14:textId="77777777" w:rsidR="00D72845" w:rsidRPr="005950E2" w:rsidRDefault="00D72845" w:rsidP="003869C5">
      <w:pPr>
        <w:spacing w:after="0"/>
        <w:jc w:val="center"/>
        <w:rPr>
          <w:rFonts w:ascii="Century Gothic" w:hAnsi="Century Gothic"/>
          <w:b/>
          <w:sz w:val="20"/>
          <w:szCs w:val="20"/>
        </w:rPr>
      </w:pPr>
    </w:p>
    <w:p w14:paraId="7A51C930" w14:textId="77777777" w:rsidR="00354520" w:rsidRPr="005950E2" w:rsidRDefault="00354520" w:rsidP="003869C5">
      <w:pPr>
        <w:spacing w:after="0"/>
        <w:jc w:val="center"/>
        <w:rPr>
          <w:rFonts w:ascii="Century Gothic" w:hAnsi="Century Gothic"/>
          <w:b/>
          <w:sz w:val="20"/>
          <w:szCs w:val="20"/>
        </w:rPr>
      </w:pPr>
    </w:p>
    <w:p w14:paraId="2EA02C00" w14:textId="77777777" w:rsidR="001D2CC2" w:rsidRPr="005950E2" w:rsidRDefault="003869C5" w:rsidP="003869C5">
      <w:pPr>
        <w:spacing w:after="0"/>
        <w:jc w:val="center"/>
        <w:rPr>
          <w:rFonts w:ascii="Century Gothic" w:hAnsi="Century Gothic"/>
          <w:b/>
          <w:sz w:val="20"/>
          <w:szCs w:val="20"/>
        </w:rPr>
      </w:pPr>
      <w:bookmarkStart w:id="0" w:name="_Hlk88122284"/>
      <w:r w:rsidRPr="005950E2">
        <w:rPr>
          <w:rFonts w:ascii="Century Gothic" w:hAnsi="Century Gothic"/>
          <w:b/>
          <w:sz w:val="20"/>
          <w:szCs w:val="20"/>
        </w:rPr>
        <w:t>§ 6</w:t>
      </w:r>
    </w:p>
    <w:bookmarkEnd w:id="0"/>
    <w:p w14:paraId="51C4D5B0" w14:textId="77777777" w:rsidR="003869C5" w:rsidRDefault="003869C5" w:rsidP="003869C5">
      <w:pPr>
        <w:spacing w:after="0"/>
        <w:jc w:val="center"/>
        <w:rPr>
          <w:rFonts w:ascii="Century Gothic" w:hAnsi="Century Gothic"/>
          <w:b/>
          <w:sz w:val="20"/>
          <w:szCs w:val="20"/>
        </w:rPr>
      </w:pPr>
      <w:r w:rsidRPr="005950E2">
        <w:rPr>
          <w:rFonts w:ascii="Century Gothic" w:hAnsi="Century Gothic"/>
          <w:b/>
          <w:sz w:val="20"/>
          <w:szCs w:val="20"/>
        </w:rPr>
        <w:t>Przeglądy gwarancyjne</w:t>
      </w:r>
    </w:p>
    <w:p w14:paraId="0746AB0A" w14:textId="77777777" w:rsidR="009B00BC" w:rsidRDefault="009B00BC" w:rsidP="003869C5">
      <w:pPr>
        <w:spacing w:after="0"/>
        <w:jc w:val="center"/>
        <w:rPr>
          <w:rFonts w:ascii="Century Gothic" w:hAnsi="Century Gothic"/>
          <w:b/>
          <w:sz w:val="20"/>
          <w:szCs w:val="20"/>
        </w:rPr>
      </w:pPr>
    </w:p>
    <w:p w14:paraId="20B0D3E0" w14:textId="05F46EE6" w:rsidR="00F15CF0" w:rsidRDefault="009B00BC" w:rsidP="00EB5743">
      <w:pPr>
        <w:pStyle w:val="Akapitzlist"/>
        <w:numPr>
          <w:ilvl w:val="0"/>
          <w:numId w:val="13"/>
        </w:numPr>
        <w:spacing w:after="0"/>
        <w:ind w:left="426"/>
        <w:jc w:val="both"/>
        <w:rPr>
          <w:rFonts w:ascii="Century Gothic" w:hAnsi="Century Gothic"/>
          <w:color w:val="000000" w:themeColor="text1"/>
          <w:sz w:val="20"/>
          <w:szCs w:val="20"/>
        </w:rPr>
      </w:pPr>
      <w:r w:rsidRPr="00E436B2">
        <w:rPr>
          <w:rFonts w:ascii="Century Gothic" w:hAnsi="Century Gothic"/>
          <w:color w:val="000000" w:themeColor="text1"/>
          <w:sz w:val="20"/>
          <w:szCs w:val="20"/>
        </w:rPr>
        <w:t xml:space="preserve">W ramach udzielonej gwarancji </w:t>
      </w:r>
      <w:r w:rsidR="00ED1A80" w:rsidRPr="00E436B2">
        <w:rPr>
          <w:rFonts w:ascii="Century Gothic" w:hAnsi="Century Gothic"/>
          <w:color w:val="000000" w:themeColor="text1"/>
          <w:sz w:val="20"/>
          <w:szCs w:val="20"/>
        </w:rPr>
        <w:t xml:space="preserve">na Urządzenia </w:t>
      </w:r>
      <w:r w:rsidRPr="00E436B2">
        <w:rPr>
          <w:rFonts w:ascii="Century Gothic" w:hAnsi="Century Gothic"/>
          <w:color w:val="000000" w:themeColor="text1"/>
          <w:sz w:val="20"/>
          <w:szCs w:val="20"/>
        </w:rPr>
        <w:t xml:space="preserve">Wykonawca </w:t>
      </w:r>
      <w:r w:rsidR="00ED1A80" w:rsidRPr="00E436B2">
        <w:rPr>
          <w:rFonts w:ascii="Century Gothic" w:hAnsi="Century Gothic"/>
          <w:color w:val="000000" w:themeColor="text1"/>
          <w:sz w:val="20"/>
          <w:szCs w:val="20"/>
        </w:rPr>
        <w:t>na swój koszt</w:t>
      </w:r>
      <w:r w:rsidR="009A1CE5" w:rsidRPr="00E436B2">
        <w:rPr>
          <w:rFonts w:ascii="Century Gothic" w:hAnsi="Century Gothic"/>
          <w:color w:val="000000" w:themeColor="text1"/>
          <w:sz w:val="20"/>
          <w:szCs w:val="20"/>
        </w:rPr>
        <w:t xml:space="preserve"> i swoim staraniem</w:t>
      </w:r>
      <w:r w:rsidR="00ED1A80" w:rsidRPr="00E436B2">
        <w:rPr>
          <w:rFonts w:ascii="Century Gothic" w:hAnsi="Century Gothic"/>
          <w:color w:val="000000" w:themeColor="text1"/>
          <w:sz w:val="20"/>
          <w:szCs w:val="20"/>
        </w:rPr>
        <w:t xml:space="preserve"> </w:t>
      </w:r>
      <w:r w:rsidRPr="00E436B2">
        <w:rPr>
          <w:rFonts w:ascii="Century Gothic" w:hAnsi="Century Gothic"/>
          <w:color w:val="000000" w:themeColor="text1"/>
          <w:sz w:val="20"/>
          <w:szCs w:val="20"/>
        </w:rPr>
        <w:t xml:space="preserve">zobowiązuje się </w:t>
      </w:r>
      <w:r w:rsidRPr="00282192">
        <w:rPr>
          <w:rFonts w:ascii="Century Gothic" w:hAnsi="Century Gothic"/>
          <w:color w:val="000000" w:themeColor="text1"/>
          <w:sz w:val="20"/>
          <w:szCs w:val="20"/>
        </w:rPr>
        <w:t xml:space="preserve">wykonywać przeglądy </w:t>
      </w:r>
      <w:r w:rsidR="00ED1A80" w:rsidRPr="00282192">
        <w:rPr>
          <w:rFonts w:ascii="Century Gothic" w:hAnsi="Century Gothic"/>
          <w:color w:val="000000" w:themeColor="text1"/>
          <w:sz w:val="20"/>
          <w:szCs w:val="20"/>
        </w:rPr>
        <w:t>gwarancyjne i czynności serwisowe</w:t>
      </w:r>
      <w:r w:rsidR="00F15CF0" w:rsidRPr="00282192">
        <w:rPr>
          <w:rFonts w:ascii="Century Gothic" w:hAnsi="Century Gothic"/>
          <w:color w:val="000000" w:themeColor="text1"/>
          <w:sz w:val="20"/>
          <w:szCs w:val="20"/>
        </w:rPr>
        <w:t xml:space="preserve"> (zwane dalej Przeglądami)</w:t>
      </w:r>
      <w:r w:rsidR="00ED1A80" w:rsidRPr="00282192">
        <w:rPr>
          <w:rFonts w:ascii="Century Gothic" w:hAnsi="Century Gothic"/>
          <w:color w:val="000000" w:themeColor="text1"/>
          <w:sz w:val="20"/>
          <w:szCs w:val="20"/>
        </w:rPr>
        <w:t xml:space="preserve">, w tym </w:t>
      </w:r>
      <w:r w:rsidR="009A1CE5" w:rsidRPr="00282192">
        <w:rPr>
          <w:rFonts w:ascii="Century Gothic" w:hAnsi="Century Gothic"/>
          <w:color w:val="000000" w:themeColor="text1"/>
          <w:sz w:val="20"/>
          <w:szCs w:val="20"/>
        </w:rPr>
        <w:t xml:space="preserve">dostarczać i </w:t>
      </w:r>
      <w:r w:rsidR="00ED1A80" w:rsidRPr="00282192">
        <w:rPr>
          <w:rFonts w:ascii="Century Gothic" w:hAnsi="Century Gothic"/>
          <w:color w:val="000000" w:themeColor="text1"/>
          <w:sz w:val="20"/>
          <w:szCs w:val="20"/>
        </w:rPr>
        <w:t xml:space="preserve">dokonywać wymiany </w:t>
      </w:r>
      <w:r w:rsidR="009A1CE5" w:rsidRPr="00282192">
        <w:rPr>
          <w:rFonts w:ascii="Century Gothic" w:hAnsi="Century Gothic"/>
          <w:color w:val="000000" w:themeColor="text1"/>
          <w:sz w:val="20"/>
          <w:szCs w:val="20"/>
        </w:rPr>
        <w:t xml:space="preserve">materiałów oraz </w:t>
      </w:r>
      <w:r w:rsidR="00ED1A80" w:rsidRPr="00282192">
        <w:rPr>
          <w:rFonts w:ascii="Century Gothic" w:hAnsi="Century Gothic"/>
          <w:color w:val="000000" w:themeColor="text1"/>
          <w:sz w:val="20"/>
          <w:szCs w:val="20"/>
        </w:rPr>
        <w:t>elementów eksploatacyjnych, niezbędn</w:t>
      </w:r>
      <w:r w:rsidR="00926F60">
        <w:rPr>
          <w:rFonts w:ascii="Century Gothic" w:hAnsi="Century Gothic"/>
          <w:color w:val="000000" w:themeColor="text1"/>
          <w:sz w:val="20"/>
          <w:szCs w:val="20"/>
        </w:rPr>
        <w:t>ych</w:t>
      </w:r>
      <w:r w:rsidR="00ED1A80" w:rsidRPr="00282192">
        <w:rPr>
          <w:rFonts w:ascii="Century Gothic" w:hAnsi="Century Gothic"/>
          <w:color w:val="000000" w:themeColor="text1"/>
          <w:sz w:val="20"/>
          <w:szCs w:val="20"/>
        </w:rPr>
        <w:t xml:space="preserve"> dla utrzymania ważności gwarancji udzielonej </w:t>
      </w:r>
      <w:r w:rsidR="003317BD" w:rsidRPr="00282192">
        <w:rPr>
          <w:rFonts w:ascii="Century Gothic" w:hAnsi="Century Gothic"/>
          <w:color w:val="000000" w:themeColor="text1"/>
          <w:sz w:val="20"/>
          <w:szCs w:val="20"/>
        </w:rPr>
        <w:t xml:space="preserve">przez producenta tych Urządzeń w przypadku, gdy producent Urządzeń zażąda wykonania </w:t>
      </w:r>
      <w:r w:rsidR="00F15CF0" w:rsidRPr="00282192">
        <w:rPr>
          <w:rFonts w:ascii="Century Gothic" w:hAnsi="Century Gothic"/>
          <w:color w:val="000000" w:themeColor="text1"/>
          <w:sz w:val="20"/>
          <w:szCs w:val="20"/>
        </w:rPr>
        <w:t>P</w:t>
      </w:r>
      <w:r w:rsidR="003317BD" w:rsidRPr="00282192">
        <w:rPr>
          <w:rFonts w:ascii="Century Gothic" w:hAnsi="Century Gothic"/>
          <w:color w:val="000000" w:themeColor="text1"/>
          <w:sz w:val="20"/>
          <w:szCs w:val="20"/>
        </w:rPr>
        <w:t>rzeglądów przez autoryzowane podmioty serwisowe</w:t>
      </w:r>
      <w:r w:rsidR="005C05FF" w:rsidRPr="00282192">
        <w:rPr>
          <w:rFonts w:ascii="Century Gothic" w:hAnsi="Century Gothic"/>
          <w:color w:val="000000" w:themeColor="text1"/>
          <w:sz w:val="20"/>
          <w:szCs w:val="20"/>
        </w:rPr>
        <w:t xml:space="preserve">. </w:t>
      </w:r>
      <w:r w:rsidR="009A1CE5" w:rsidRPr="00282192">
        <w:rPr>
          <w:rFonts w:ascii="Century Gothic" w:hAnsi="Century Gothic"/>
          <w:color w:val="000000" w:themeColor="text1"/>
          <w:sz w:val="20"/>
          <w:szCs w:val="20"/>
        </w:rPr>
        <w:t xml:space="preserve">Dla wykonania </w:t>
      </w:r>
      <w:r w:rsidR="00F15CF0" w:rsidRPr="00282192">
        <w:rPr>
          <w:rFonts w:ascii="Century Gothic" w:hAnsi="Century Gothic"/>
          <w:color w:val="000000" w:themeColor="text1"/>
          <w:sz w:val="20"/>
          <w:szCs w:val="20"/>
        </w:rPr>
        <w:t>P</w:t>
      </w:r>
      <w:r w:rsidR="009A1CE5" w:rsidRPr="00282192">
        <w:rPr>
          <w:rFonts w:ascii="Century Gothic" w:hAnsi="Century Gothic"/>
          <w:color w:val="000000" w:themeColor="text1"/>
          <w:sz w:val="20"/>
          <w:szCs w:val="20"/>
        </w:rPr>
        <w:t xml:space="preserve">rzeglądów </w:t>
      </w:r>
      <w:r w:rsidR="00F15CF0" w:rsidRPr="00282192">
        <w:rPr>
          <w:rFonts w:ascii="Century Gothic" w:hAnsi="Century Gothic"/>
          <w:color w:val="000000" w:themeColor="text1"/>
          <w:sz w:val="20"/>
          <w:szCs w:val="20"/>
        </w:rPr>
        <w:t>Wykonawca</w:t>
      </w:r>
      <w:r w:rsidR="009A1CE5" w:rsidRPr="00282192">
        <w:rPr>
          <w:rFonts w:ascii="Century Gothic" w:hAnsi="Century Gothic"/>
          <w:color w:val="000000" w:themeColor="text1"/>
          <w:sz w:val="20"/>
          <w:szCs w:val="20"/>
        </w:rPr>
        <w:t xml:space="preserve"> zapewni odpowiedni sprzęt i narzędzia do wykonania prac.</w:t>
      </w:r>
    </w:p>
    <w:p w14:paraId="1CAD0845" w14:textId="7DD2B56C" w:rsidR="004B7B0B" w:rsidRPr="00B77663" w:rsidRDefault="00625181" w:rsidP="004B7B0B">
      <w:pPr>
        <w:pStyle w:val="Akapitzlist"/>
        <w:numPr>
          <w:ilvl w:val="0"/>
          <w:numId w:val="13"/>
        </w:numPr>
        <w:spacing w:after="0"/>
        <w:ind w:left="426"/>
        <w:jc w:val="both"/>
        <w:rPr>
          <w:rFonts w:ascii="Century Gothic" w:hAnsi="Century Gothic"/>
          <w:color w:val="000000" w:themeColor="text1"/>
          <w:sz w:val="20"/>
          <w:szCs w:val="20"/>
        </w:rPr>
      </w:pPr>
      <w:r>
        <w:rPr>
          <w:rFonts w:ascii="Century Gothic" w:hAnsi="Century Gothic"/>
          <w:color w:val="000000" w:themeColor="text1"/>
          <w:sz w:val="20"/>
          <w:szCs w:val="20"/>
        </w:rPr>
        <w:t>J</w:t>
      </w:r>
      <w:r w:rsidR="004B7B0B" w:rsidRPr="00CB4EBB">
        <w:rPr>
          <w:rFonts w:ascii="Century Gothic" w:hAnsi="Century Gothic"/>
          <w:color w:val="000000" w:themeColor="text1"/>
          <w:sz w:val="20"/>
          <w:szCs w:val="20"/>
        </w:rPr>
        <w:t xml:space="preserve">eśli realizacja inwestycji obejmuje montaż Systemów Elektronicznej Ochrony Obiektu (SEOO), </w:t>
      </w:r>
      <w:r w:rsidR="004B7B0B" w:rsidRPr="00B77663">
        <w:rPr>
          <w:rFonts w:ascii="Century Gothic" w:hAnsi="Century Gothic"/>
          <w:color w:val="000000" w:themeColor="text1"/>
          <w:sz w:val="20"/>
          <w:szCs w:val="20"/>
        </w:rPr>
        <w:t xml:space="preserve">Wykonawca </w:t>
      </w:r>
      <w:r w:rsidRPr="00B77663">
        <w:rPr>
          <w:rFonts w:ascii="Century Gothic" w:hAnsi="Century Gothic"/>
          <w:color w:val="000000" w:themeColor="text1"/>
          <w:sz w:val="20"/>
          <w:szCs w:val="20"/>
        </w:rPr>
        <w:t xml:space="preserve">niezależnie od zobowiązania wskazanego </w:t>
      </w:r>
      <w:r w:rsidR="00736546" w:rsidRPr="008122D2">
        <w:rPr>
          <w:rFonts w:ascii="Century Gothic" w:hAnsi="Century Gothic"/>
          <w:color w:val="000000" w:themeColor="text1"/>
          <w:sz w:val="20"/>
          <w:szCs w:val="20"/>
        </w:rPr>
        <w:t>w</w:t>
      </w:r>
      <w:r w:rsidR="00736546">
        <w:rPr>
          <w:rFonts w:ascii="Century Gothic" w:hAnsi="Century Gothic"/>
          <w:color w:val="000000" w:themeColor="text1"/>
          <w:sz w:val="20"/>
          <w:szCs w:val="20"/>
        </w:rPr>
        <w:t xml:space="preserve"> </w:t>
      </w:r>
      <w:r w:rsidRPr="00B77663">
        <w:rPr>
          <w:rFonts w:ascii="Century Gothic" w:hAnsi="Century Gothic"/>
          <w:color w:val="000000" w:themeColor="text1"/>
          <w:sz w:val="20"/>
          <w:szCs w:val="20"/>
        </w:rPr>
        <w:t xml:space="preserve">ust. 1 </w:t>
      </w:r>
      <w:r w:rsidR="004B7B0B" w:rsidRPr="00B77663">
        <w:rPr>
          <w:rFonts w:ascii="Century Gothic" w:hAnsi="Century Gothic"/>
          <w:color w:val="000000" w:themeColor="text1"/>
          <w:sz w:val="20"/>
          <w:szCs w:val="20"/>
        </w:rPr>
        <w:t>zobowiązuje się w ramach udzielonej gwarancji na te systemy do przeprowadzenia</w:t>
      </w:r>
      <w:r w:rsidR="00D421F1" w:rsidRPr="00B77663">
        <w:rPr>
          <w:rFonts w:ascii="Century Gothic" w:hAnsi="Century Gothic"/>
          <w:color w:val="000000" w:themeColor="text1"/>
          <w:sz w:val="20"/>
          <w:szCs w:val="20"/>
        </w:rPr>
        <w:t xml:space="preserve"> w celu stabilizacji i kalibracji SEOO dodatkowych </w:t>
      </w:r>
      <w:r w:rsidR="008122D2" w:rsidRPr="00B77663">
        <w:rPr>
          <w:rFonts w:ascii="Century Gothic" w:hAnsi="Century Gothic"/>
          <w:color w:val="000000" w:themeColor="text1"/>
          <w:sz w:val="20"/>
          <w:szCs w:val="20"/>
        </w:rPr>
        <w:t>p</w:t>
      </w:r>
      <w:r w:rsidR="00D421F1" w:rsidRPr="00B77663">
        <w:rPr>
          <w:rFonts w:ascii="Century Gothic" w:hAnsi="Century Gothic"/>
          <w:color w:val="000000" w:themeColor="text1"/>
          <w:sz w:val="20"/>
          <w:szCs w:val="20"/>
        </w:rPr>
        <w:t xml:space="preserve">rzeglądów </w:t>
      </w:r>
      <w:r w:rsidR="00EC7D82" w:rsidRPr="00B77663">
        <w:rPr>
          <w:rFonts w:ascii="Century Gothic" w:hAnsi="Century Gothic"/>
          <w:color w:val="000000" w:themeColor="text1"/>
          <w:sz w:val="20"/>
          <w:szCs w:val="20"/>
        </w:rPr>
        <w:t xml:space="preserve">oraz testów </w:t>
      </w:r>
      <w:r w:rsidR="004B7B0B" w:rsidRPr="00B77663">
        <w:rPr>
          <w:rFonts w:ascii="Century Gothic" w:hAnsi="Century Gothic"/>
          <w:color w:val="000000" w:themeColor="text1"/>
          <w:sz w:val="20"/>
          <w:szCs w:val="20"/>
        </w:rPr>
        <w:t>w pierwszym</w:t>
      </w:r>
      <w:r w:rsidR="004B7B0B" w:rsidRPr="00CB4EBB">
        <w:rPr>
          <w:rFonts w:ascii="Century Gothic" w:hAnsi="Century Gothic"/>
          <w:color w:val="000000" w:themeColor="text1"/>
          <w:sz w:val="20"/>
          <w:szCs w:val="20"/>
        </w:rPr>
        <w:t xml:space="preserve"> roku obowiązywania rękojmi </w:t>
      </w:r>
      <w:r w:rsidR="000162FF">
        <w:rPr>
          <w:rFonts w:ascii="Century Gothic" w:hAnsi="Century Gothic"/>
          <w:color w:val="000000" w:themeColor="text1"/>
          <w:sz w:val="20"/>
          <w:szCs w:val="20"/>
        </w:rPr>
        <w:t>lub</w:t>
      </w:r>
      <w:r w:rsidR="004B7B0B" w:rsidRPr="00CB4EBB">
        <w:rPr>
          <w:rFonts w:ascii="Century Gothic" w:hAnsi="Century Gothic"/>
          <w:color w:val="000000" w:themeColor="text1"/>
          <w:sz w:val="20"/>
          <w:szCs w:val="20"/>
        </w:rPr>
        <w:t xml:space="preserve"> gwarancji w terminach uzgodnionych z Zamawiającym, zgodnie z </w:t>
      </w:r>
      <w:bookmarkStart w:id="1" w:name="_Hlk83313976"/>
      <w:r w:rsidR="00D421F1">
        <w:rPr>
          <w:rFonts w:ascii="Century Gothic" w:hAnsi="Century Gothic"/>
          <w:color w:val="000000" w:themeColor="text1"/>
          <w:sz w:val="20"/>
          <w:szCs w:val="20"/>
        </w:rPr>
        <w:t>„</w:t>
      </w:r>
      <w:r w:rsidR="00EC7D82">
        <w:rPr>
          <w:rFonts w:ascii="Century Gothic" w:hAnsi="Century Gothic"/>
          <w:color w:val="000000" w:themeColor="text1"/>
          <w:sz w:val="20"/>
          <w:szCs w:val="20"/>
        </w:rPr>
        <w:t xml:space="preserve">Informacją na temat </w:t>
      </w:r>
      <w:r w:rsidR="004B7B0B" w:rsidRPr="00CB4EBB">
        <w:rPr>
          <w:rFonts w:ascii="Century Gothic" w:hAnsi="Century Gothic"/>
          <w:color w:val="000000" w:themeColor="text1"/>
          <w:sz w:val="20"/>
          <w:szCs w:val="20"/>
        </w:rPr>
        <w:t xml:space="preserve">przeglądów i </w:t>
      </w:r>
      <w:r w:rsidR="00AF2EC0">
        <w:rPr>
          <w:rFonts w:ascii="Century Gothic" w:hAnsi="Century Gothic"/>
          <w:color w:val="000000" w:themeColor="text1"/>
          <w:sz w:val="20"/>
          <w:szCs w:val="20"/>
        </w:rPr>
        <w:t>testów</w:t>
      </w:r>
      <w:r w:rsidR="004B7B0B" w:rsidRPr="00CB4EBB">
        <w:rPr>
          <w:rFonts w:ascii="Century Gothic" w:hAnsi="Century Gothic"/>
          <w:color w:val="000000" w:themeColor="text1"/>
          <w:sz w:val="20"/>
          <w:szCs w:val="20"/>
        </w:rPr>
        <w:t xml:space="preserve"> systemów elektronicznej ochrony obiektu Operatora Gazociągów Przesyłowych GAZ-SYSTEM S.A.</w:t>
      </w:r>
      <w:r w:rsidR="00D421F1">
        <w:rPr>
          <w:rFonts w:ascii="Century Gothic" w:hAnsi="Century Gothic"/>
          <w:color w:val="000000" w:themeColor="text1"/>
          <w:sz w:val="20"/>
          <w:szCs w:val="20"/>
        </w:rPr>
        <w:t>”</w:t>
      </w:r>
      <w:r w:rsidR="00EC7D82">
        <w:rPr>
          <w:rFonts w:ascii="Century Gothic" w:hAnsi="Century Gothic"/>
          <w:color w:val="000000" w:themeColor="text1"/>
          <w:sz w:val="20"/>
          <w:szCs w:val="20"/>
        </w:rPr>
        <w:t>,</w:t>
      </w:r>
      <w:r w:rsidR="004B7B0B" w:rsidRPr="00CB4EBB">
        <w:rPr>
          <w:rFonts w:ascii="Century Gothic" w:hAnsi="Century Gothic"/>
          <w:color w:val="000000" w:themeColor="text1"/>
          <w:sz w:val="20"/>
          <w:szCs w:val="20"/>
        </w:rPr>
        <w:t xml:space="preserve"> </w:t>
      </w:r>
      <w:bookmarkEnd w:id="1"/>
      <w:r w:rsidR="004B7B0B" w:rsidRPr="00CB4EBB">
        <w:rPr>
          <w:rFonts w:ascii="Century Gothic" w:hAnsi="Century Gothic"/>
          <w:color w:val="000000" w:themeColor="text1"/>
          <w:sz w:val="20"/>
          <w:szCs w:val="20"/>
        </w:rPr>
        <w:t>stanowiąc</w:t>
      </w:r>
      <w:r w:rsidR="00B37234">
        <w:rPr>
          <w:rFonts w:ascii="Century Gothic" w:hAnsi="Century Gothic"/>
          <w:color w:val="000000" w:themeColor="text1"/>
          <w:sz w:val="20"/>
          <w:szCs w:val="20"/>
        </w:rPr>
        <w:t>ą</w:t>
      </w:r>
      <w:r w:rsidR="004B7B0B" w:rsidRPr="00CB4EBB">
        <w:rPr>
          <w:rFonts w:ascii="Century Gothic" w:hAnsi="Century Gothic"/>
          <w:color w:val="000000" w:themeColor="text1"/>
          <w:sz w:val="20"/>
          <w:szCs w:val="20"/>
        </w:rPr>
        <w:t xml:space="preserve"> </w:t>
      </w:r>
      <w:r w:rsidR="004B7B0B" w:rsidRPr="00B77663">
        <w:rPr>
          <w:rFonts w:ascii="Century Gothic" w:hAnsi="Century Gothic"/>
          <w:b/>
          <w:bCs/>
          <w:color w:val="000000" w:themeColor="text1"/>
          <w:sz w:val="20"/>
          <w:szCs w:val="20"/>
        </w:rPr>
        <w:t xml:space="preserve">Załącznik nr </w:t>
      </w:r>
      <w:r w:rsidR="008122D2" w:rsidRPr="00B77663">
        <w:rPr>
          <w:rFonts w:ascii="Century Gothic" w:hAnsi="Century Gothic"/>
          <w:b/>
          <w:bCs/>
          <w:color w:val="000000" w:themeColor="text1"/>
          <w:sz w:val="20"/>
          <w:szCs w:val="20"/>
        </w:rPr>
        <w:t>2.9.2</w:t>
      </w:r>
      <w:r w:rsidR="004B7B0B" w:rsidRPr="00B77663">
        <w:rPr>
          <w:rFonts w:ascii="Century Gothic" w:hAnsi="Century Gothic"/>
          <w:color w:val="000000" w:themeColor="text1"/>
          <w:sz w:val="20"/>
          <w:szCs w:val="20"/>
        </w:rPr>
        <w:t xml:space="preserve"> do Dokument</w:t>
      </w:r>
      <w:r w:rsidR="00D421F1" w:rsidRPr="00B77663">
        <w:rPr>
          <w:rFonts w:ascii="Century Gothic" w:hAnsi="Century Gothic"/>
          <w:color w:val="000000" w:themeColor="text1"/>
          <w:sz w:val="20"/>
          <w:szCs w:val="20"/>
        </w:rPr>
        <w:t>u</w:t>
      </w:r>
      <w:r w:rsidR="004B7B0B" w:rsidRPr="00B77663">
        <w:rPr>
          <w:rFonts w:ascii="Century Gothic" w:hAnsi="Century Gothic"/>
          <w:color w:val="000000" w:themeColor="text1"/>
          <w:sz w:val="20"/>
          <w:szCs w:val="20"/>
        </w:rPr>
        <w:t xml:space="preserve"> Gwarancyjnego. </w:t>
      </w:r>
    </w:p>
    <w:p w14:paraId="3C14D51F" w14:textId="60142610" w:rsidR="003A3F80" w:rsidRPr="00B77663" w:rsidRDefault="003A3F80" w:rsidP="00B07256">
      <w:pPr>
        <w:pStyle w:val="Akapitzlist"/>
        <w:numPr>
          <w:ilvl w:val="0"/>
          <w:numId w:val="13"/>
        </w:numPr>
        <w:spacing w:after="0"/>
        <w:ind w:left="426"/>
        <w:jc w:val="both"/>
        <w:rPr>
          <w:rFonts w:ascii="Century Gothic" w:hAnsi="Century Gothic"/>
          <w:color w:val="000000" w:themeColor="text1"/>
          <w:sz w:val="20"/>
          <w:szCs w:val="20"/>
        </w:rPr>
      </w:pPr>
      <w:r w:rsidRPr="00B77663">
        <w:rPr>
          <w:rFonts w:ascii="Century Gothic" w:hAnsi="Century Gothic"/>
          <w:color w:val="000000" w:themeColor="text1"/>
          <w:sz w:val="20"/>
          <w:szCs w:val="20"/>
        </w:rPr>
        <w:t xml:space="preserve">Zamawiający (niezależnie od postanowień ust. </w:t>
      </w:r>
      <w:r w:rsidR="008D23BC" w:rsidRPr="00B77663">
        <w:rPr>
          <w:rFonts w:ascii="Century Gothic" w:hAnsi="Century Gothic"/>
          <w:color w:val="000000" w:themeColor="text1"/>
          <w:sz w:val="20"/>
          <w:szCs w:val="20"/>
        </w:rPr>
        <w:t>2</w:t>
      </w:r>
      <w:r w:rsidRPr="00B77663">
        <w:rPr>
          <w:rFonts w:ascii="Century Gothic" w:hAnsi="Century Gothic"/>
          <w:color w:val="000000" w:themeColor="text1"/>
          <w:sz w:val="20"/>
          <w:szCs w:val="20"/>
        </w:rPr>
        <w:t xml:space="preserve">) zastrzega </w:t>
      </w:r>
      <w:r w:rsidR="00F27E59" w:rsidRPr="00B77663">
        <w:rPr>
          <w:rFonts w:ascii="Century Gothic" w:hAnsi="Century Gothic"/>
          <w:color w:val="000000" w:themeColor="text1"/>
          <w:sz w:val="20"/>
          <w:szCs w:val="20"/>
        </w:rPr>
        <w:t xml:space="preserve">sobie </w:t>
      </w:r>
      <w:r w:rsidRPr="00B77663">
        <w:rPr>
          <w:rFonts w:ascii="Century Gothic" w:hAnsi="Century Gothic"/>
          <w:color w:val="000000" w:themeColor="text1"/>
          <w:sz w:val="20"/>
          <w:szCs w:val="20"/>
        </w:rPr>
        <w:t xml:space="preserve">realizację siłami własnymi lub poprzez zlecenie usługi podmiotowi trzeciemu dodatkowych przeglądów SEOO w ilości większej niż wynika to z dokumentów gwarancyjnych urządzeń (raz na kwartał lub w innej częstotliwości określonej w rozdziale V pkt. 2.4. </w:t>
      </w:r>
      <w:r w:rsidR="00DB067B" w:rsidRPr="00B77663">
        <w:rPr>
          <w:rFonts w:ascii="Century Gothic" w:hAnsi="Century Gothic"/>
          <w:b/>
          <w:bCs/>
          <w:color w:val="000000" w:themeColor="text1"/>
          <w:sz w:val="20"/>
          <w:szCs w:val="20"/>
        </w:rPr>
        <w:t>Z</w:t>
      </w:r>
      <w:r w:rsidRPr="00B77663">
        <w:rPr>
          <w:rFonts w:ascii="Century Gothic" w:hAnsi="Century Gothic"/>
          <w:b/>
          <w:bCs/>
          <w:color w:val="000000" w:themeColor="text1"/>
          <w:sz w:val="20"/>
          <w:szCs w:val="20"/>
        </w:rPr>
        <w:t xml:space="preserve">ałącznika nr </w:t>
      </w:r>
      <w:r w:rsidR="008122D2" w:rsidRPr="00B77663">
        <w:rPr>
          <w:rFonts w:ascii="Century Gothic" w:hAnsi="Century Gothic"/>
          <w:b/>
          <w:bCs/>
          <w:color w:val="000000" w:themeColor="text1"/>
          <w:sz w:val="20"/>
          <w:szCs w:val="20"/>
        </w:rPr>
        <w:t>2.9.2</w:t>
      </w:r>
      <w:r w:rsidR="008122D2" w:rsidRPr="00B77663">
        <w:rPr>
          <w:rFonts w:ascii="Century Gothic" w:hAnsi="Century Gothic"/>
          <w:color w:val="000000" w:themeColor="text1"/>
          <w:sz w:val="20"/>
          <w:szCs w:val="20"/>
        </w:rPr>
        <w:t xml:space="preserve"> </w:t>
      </w:r>
      <w:r w:rsidRPr="00B77663">
        <w:rPr>
          <w:rFonts w:ascii="Century Gothic" w:hAnsi="Century Gothic"/>
          <w:color w:val="000000" w:themeColor="text1"/>
          <w:sz w:val="20"/>
          <w:szCs w:val="20"/>
        </w:rPr>
        <w:t xml:space="preserve">do </w:t>
      </w:r>
      <w:r w:rsidR="008122D2" w:rsidRPr="00B77663">
        <w:rPr>
          <w:rFonts w:ascii="Century Gothic" w:hAnsi="Century Gothic"/>
          <w:color w:val="000000" w:themeColor="text1"/>
          <w:sz w:val="20"/>
          <w:szCs w:val="20"/>
        </w:rPr>
        <w:t>D</w:t>
      </w:r>
      <w:r w:rsidRPr="00B77663">
        <w:rPr>
          <w:rFonts w:ascii="Century Gothic" w:hAnsi="Century Gothic"/>
          <w:color w:val="000000" w:themeColor="text1"/>
          <w:sz w:val="20"/>
          <w:szCs w:val="20"/>
        </w:rPr>
        <w:t xml:space="preserve">okumentu </w:t>
      </w:r>
      <w:r w:rsidR="008122D2" w:rsidRPr="00B77663">
        <w:rPr>
          <w:rFonts w:ascii="Century Gothic" w:hAnsi="Century Gothic"/>
          <w:color w:val="000000" w:themeColor="text1"/>
          <w:sz w:val="20"/>
          <w:szCs w:val="20"/>
        </w:rPr>
        <w:t>G</w:t>
      </w:r>
      <w:r w:rsidRPr="00B77663">
        <w:rPr>
          <w:rFonts w:ascii="Century Gothic" w:hAnsi="Century Gothic"/>
          <w:color w:val="000000" w:themeColor="text1"/>
          <w:sz w:val="20"/>
          <w:szCs w:val="20"/>
        </w:rPr>
        <w:t>warancyjnego). Dodatkowe przeglądy SEOO będą realizowane przez Zamawiającego lub na zlecenie Zamawiającego przez podmiot trzeci zgodnie z</w:t>
      </w:r>
      <w:r w:rsidR="00B63C02">
        <w:rPr>
          <w:rFonts w:ascii="Century Gothic" w:hAnsi="Century Gothic"/>
          <w:color w:val="000000" w:themeColor="text1"/>
          <w:sz w:val="20"/>
          <w:szCs w:val="20"/>
        </w:rPr>
        <w:t xml:space="preserve"> </w:t>
      </w:r>
      <w:r w:rsidR="00B63C02" w:rsidRPr="00B77663">
        <w:rPr>
          <w:rFonts w:ascii="Century Gothic" w:hAnsi="Century Gothic"/>
          <w:sz w:val="20"/>
          <w:szCs w:val="20"/>
        </w:rPr>
        <w:t xml:space="preserve">technicznymi </w:t>
      </w:r>
      <w:r w:rsidRPr="00B77663">
        <w:rPr>
          <w:rFonts w:ascii="Century Gothic" w:hAnsi="Century Gothic"/>
          <w:sz w:val="20"/>
          <w:szCs w:val="20"/>
        </w:rPr>
        <w:t>w</w:t>
      </w:r>
      <w:r w:rsidRPr="003A3F80">
        <w:rPr>
          <w:rFonts w:ascii="Century Gothic" w:hAnsi="Century Gothic"/>
          <w:color w:val="000000" w:themeColor="text1"/>
          <w:sz w:val="20"/>
          <w:szCs w:val="20"/>
        </w:rPr>
        <w:t xml:space="preserve">ymaganiami gwarancji. Wykonawca zobowiązany jest przekazać Zamawiającemu w ramach odbioru końcowego wszelkie informacje i dokumenty, określające zasady i warunki przeprowadzania przez Zamawiającego przeglądów, o których mowa w zdaniu pierwszym, w sposób zapewniający utrzymanie gwarancji </w:t>
      </w:r>
      <w:r w:rsidR="000162FF">
        <w:rPr>
          <w:rFonts w:ascii="Century Gothic" w:hAnsi="Century Gothic"/>
          <w:color w:val="000000" w:themeColor="text1"/>
          <w:sz w:val="20"/>
          <w:szCs w:val="20"/>
        </w:rPr>
        <w:t>lub</w:t>
      </w:r>
      <w:r w:rsidRPr="003A3F80">
        <w:rPr>
          <w:rFonts w:ascii="Century Gothic" w:hAnsi="Century Gothic"/>
          <w:color w:val="000000" w:themeColor="text1"/>
          <w:sz w:val="20"/>
          <w:szCs w:val="20"/>
        </w:rPr>
        <w:t xml:space="preserve"> rękojmi</w:t>
      </w:r>
      <w:r w:rsidR="0088665F">
        <w:rPr>
          <w:rFonts w:ascii="Century Gothic" w:hAnsi="Century Gothic"/>
          <w:color w:val="000000" w:themeColor="text1"/>
          <w:sz w:val="20"/>
          <w:szCs w:val="20"/>
        </w:rPr>
        <w:t xml:space="preserve">. </w:t>
      </w:r>
      <w:r w:rsidR="00B71145">
        <w:rPr>
          <w:rFonts w:ascii="Century Gothic" w:hAnsi="Century Gothic"/>
          <w:color w:val="000000" w:themeColor="text1"/>
          <w:sz w:val="20"/>
          <w:szCs w:val="20"/>
        </w:rPr>
        <w:t>W przypadku</w:t>
      </w:r>
      <w:r w:rsidRPr="003A3F80">
        <w:rPr>
          <w:rFonts w:ascii="Century Gothic" w:hAnsi="Century Gothic"/>
          <w:color w:val="000000" w:themeColor="text1"/>
          <w:sz w:val="20"/>
          <w:szCs w:val="20"/>
        </w:rPr>
        <w:t xml:space="preserve"> </w:t>
      </w:r>
      <w:r w:rsidR="00FD683E">
        <w:rPr>
          <w:rFonts w:ascii="Century Gothic" w:hAnsi="Century Gothic"/>
          <w:color w:val="000000" w:themeColor="text1"/>
          <w:sz w:val="20"/>
          <w:szCs w:val="20"/>
        </w:rPr>
        <w:t>rozbieżności</w:t>
      </w:r>
      <w:r w:rsidRPr="003A3F80">
        <w:rPr>
          <w:rFonts w:ascii="Century Gothic" w:hAnsi="Century Gothic"/>
          <w:color w:val="000000" w:themeColor="text1"/>
          <w:sz w:val="20"/>
          <w:szCs w:val="20"/>
        </w:rPr>
        <w:t xml:space="preserve"> pomiędzy przekazanymi informacjami i dokumentami gwarancyjnymi</w:t>
      </w:r>
      <w:r w:rsidR="00B07256">
        <w:rPr>
          <w:rFonts w:ascii="Century Gothic" w:hAnsi="Century Gothic"/>
          <w:color w:val="000000" w:themeColor="text1"/>
          <w:sz w:val="20"/>
          <w:szCs w:val="20"/>
        </w:rPr>
        <w:t xml:space="preserve">, </w:t>
      </w:r>
      <w:r w:rsidRPr="00B77663">
        <w:rPr>
          <w:rFonts w:ascii="Century Gothic" w:hAnsi="Century Gothic"/>
          <w:color w:val="000000" w:themeColor="text1"/>
          <w:sz w:val="20"/>
          <w:szCs w:val="20"/>
        </w:rPr>
        <w:t>o których mowa wyżej</w:t>
      </w:r>
      <w:r w:rsidR="00B07256">
        <w:rPr>
          <w:rFonts w:ascii="Century Gothic" w:hAnsi="Century Gothic"/>
          <w:color w:val="000000" w:themeColor="text1"/>
          <w:sz w:val="20"/>
          <w:szCs w:val="20"/>
        </w:rPr>
        <w:t>,</w:t>
      </w:r>
      <w:r w:rsidRPr="00B77663">
        <w:rPr>
          <w:rFonts w:ascii="Century Gothic" w:hAnsi="Century Gothic"/>
          <w:color w:val="000000" w:themeColor="text1"/>
          <w:sz w:val="20"/>
          <w:szCs w:val="20"/>
        </w:rPr>
        <w:t xml:space="preserve"> a wykazem czynności przeprowadzanych w ramach dodatkowych przeglądów</w:t>
      </w:r>
      <w:r w:rsidR="00062404" w:rsidRPr="00B77663">
        <w:rPr>
          <w:rFonts w:ascii="Century Gothic" w:hAnsi="Century Gothic"/>
          <w:color w:val="000000" w:themeColor="text1"/>
          <w:sz w:val="20"/>
          <w:szCs w:val="20"/>
        </w:rPr>
        <w:t xml:space="preserve">, </w:t>
      </w:r>
      <w:r w:rsidRPr="00B77663">
        <w:rPr>
          <w:rFonts w:ascii="Century Gothic" w:hAnsi="Century Gothic"/>
          <w:color w:val="000000" w:themeColor="text1"/>
          <w:sz w:val="20"/>
          <w:szCs w:val="20"/>
        </w:rPr>
        <w:t xml:space="preserve">które zostały określone w </w:t>
      </w:r>
      <w:r w:rsidR="009C3EA7" w:rsidRPr="00B77663">
        <w:rPr>
          <w:rFonts w:ascii="Century Gothic" w:hAnsi="Century Gothic"/>
          <w:color w:val="000000" w:themeColor="text1"/>
          <w:sz w:val="20"/>
          <w:szCs w:val="20"/>
        </w:rPr>
        <w:t>ust</w:t>
      </w:r>
      <w:r w:rsidR="00301129" w:rsidRPr="00882DB8">
        <w:rPr>
          <w:rFonts w:ascii="Century Gothic" w:hAnsi="Century Gothic"/>
          <w:color w:val="000000" w:themeColor="text1"/>
          <w:sz w:val="20"/>
          <w:szCs w:val="20"/>
        </w:rPr>
        <w:t xml:space="preserve">. 2.2 </w:t>
      </w:r>
      <w:r w:rsidR="003F41C1" w:rsidRPr="00882DB8">
        <w:rPr>
          <w:rFonts w:ascii="Century Gothic" w:hAnsi="Century Gothic"/>
          <w:color w:val="000000" w:themeColor="text1"/>
          <w:sz w:val="20"/>
          <w:szCs w:val="20"/>
        </w:rPr>
        <w:t>r</w:t>
      </w:r>
      <w:r w:rsidR="00D34D7D" w:rsidRPr="00B77663">
        <w:rPr>
          <w:rFonts w:ascii="Century Gothic" w:hAnsi="Century Gothic"/>
          <w:color w:val="000000" w:themeColor="text1"/>
          <w:sz w:val="20"/>
          <w:szCs w:val="20"/>
        </w:rPr>
        <w:t>ozdzia</w:t>
      </w:r>
      <w:r w:rsidR="00301129" w:rsidRPr="00882DB8">
        <w:rPr>
          <w:rFonts w:ascii="Century Gothic" w:hAnsi="Century Gothic"/>
          <w:color w:val="000000" w:themeColor="text1"/>
          <w:sz w:val="20"/>
          <w:szCs w:val="20"/>
        </w:rPr>
        <w:t>łu</w:t>
      </w:r>
      <w:r w:rsidR="00D34D7D" w:rsidRPr="00B77663">
        <w:rPr>
          <w:rFonts w:ascii="Century Gothic" w:hAnsi="Century Gothic"/>
          <w:color w:val="000000" w:themeColor="text1"/>
          <w:sz w:val="20"/>
          <w:szCs w:val="20"/>
        </w:rPr>
        <w:t xml:space="preserve"> V </w:t>
      </w:r>
      <w:r w:rsidR="00DB067B" w:rsidRPr="00B77663">
        <w:rPr>
          <w:rFonts w:ascii="Century Gothic" w:hAnsi="Century Gothic"/>
          <w:b/>
          <w:bCs/>
          <w:color w:val="000000" w:themeColor="text1"/>
          <w:sz w:val="20"/>
          <w:szCs w:val="20"/>
        </w:rPr>
        <w:t>Z</w:t>
      </w:r>
      <w:r w:rsidR="00D34D7D" w:rsidRPr="00B77663">
        <w:rPr>
          <w:rFonts w:ascii="Century Gothic" w:hAnsi="Century Gothic"/>
          <w:b/>
          <w:bCs/>
          <w:color w:val="000000" w:themeColor="text1"/>
          <w:sz w:val="20"/>
          <w:szCs w:val="20"/>
        </w:rPr>
        <w:t xml:space="preserve">ałącznika nr </w:t>
      </w:r>
      <w:r w:rsidR="008122D2" w:rsidRPr="00B77663">
        <w:rPr>
          <w:rFonts w:ascii="Century Gothic" w:hAnsi="Century Gothic"/>
          <w:b/>
          <w:bCs/>
          <w:color w:val="000000" w:themeColor="text1"/>
          <w:sz w:val="20"/>
          <w:szCs w:val="20"/>
        </w:rPr>
        <w:t>2.9.2</w:t>
      </w:r>
      <w:r w:rsidRPr="00B77663">
        <w:rPr>
          <w:rFonts w:ascii="Century Gothic" w:hAnsi="Century Gothic"/>
          <w:color w:val="000000" w:themeColor="text1"/>
          <w:sz w:val="20"/>
          <w:szCs w:val="20"/>
        </w:rPr>
        <w:t xml:space="preserve"> do Dokumentu Gwarancyjnego</w:t>
      </w:r>
      <w:r w:rsidR="00062404" w:rsidRPr="00B77663">
        <w:rPr>
          <w:rFonts w:ascii="Century Gothic" w:hAnsi="Century Gothic"/>
          <w:color w:val="000000" w:themeColor="text1"/>
          <w:sz w:val="20"/>
          <w:szCs w:val="20"/>
        </w:rPr>
        <w:t xml:space="preserve"> - Zamawiający zastrzega sobie prawo do  przeprowadzenia uzgodnień z Wykonawcą</w:t>
      </w:r>
      <w:r w:rsidR="00FD683E" w:rsidRPr="00B77663">
        <w:rPr>
          <w:rFonts w:ascii="Century Gothic" w:hAnsi="Century Gothic"/>
          <w:color w:val="000000" w:themeColor="text1"/>
          <w:sz w:val="20"/>
          <w:szCs w:val="20"/>
        </w:rPr>
        <w:t xml:space="preserve"> dotyczących sposobu przeprowadzenia przeglądów w zakresie związanym ze wskazanymi w zdaniu powyżej rozbieżnościami. W takim </w:t>
      </w:r>
      <w:r w:rsidRPr="00B77663">
        <w:rPr>
          <w:rFonts w:ascii="Century Gothic" w:hAnsi="Century Gothic"/>
          <w:color w:val="000000" w:themeColor="text1"/>
          <w:sz w:val="20"/>
          <w:szCs w:val="20"/>
        </w:rPr>
        <w:t xml:space="preserve"> przypadku </w:t>
      </w:r>
      <w:r w:rsidR="00FD683E" w:rsidRPr="00B77663">
        <w:rPr>
          <w:rFonts w:ascii="Century Gothic" w:hAnsi="Century Gothic"/>
          <w:color w:val="000000" w:themeColor="text1"/>
          <w:sz w:val="20"/>
          <w:szCs w:val="20"/>
        </w:rPr>
        <w:t xml:space="preserve">zastosowanie ma </w:t>
      </w:r>
      <w:r w:rsidRPr="00B77663">
        <w:rPr>
          <w:rFonts w:ascii="Century Gothic" w:hAnsi="Century Gothic"/>
          <w:color w:val="000000" w:themeColor="text1"/>
          <w:sz w:val="20"/>
          <w:szCs w:val="20"/>
        </w:rPr>
        <w:t xml:space="preserve">rozdział V ust.  2.3 </w:t>
      </w:r>
      <w:r w:rsidR="00DB067B" w:rsidRPr="00B77663">
        <w:rPr>
          <w:rFonts w:ascii="Century Gothic" w:hAnsi="Century Gothic"/>
          <w:b/>
          <w:bCs/>
          <w:color w:val="000000" w:themeColor="text1"/>
          <w:sz w:val="20"/>
          <w:szCs w:val="20"/>
        </w:rPr>
        <w:t>Z</w:t>
      </w:r>
      <w:r w:rsidRPr="00B77663">
        <w:rPr>
          <w:rFonts w:ascii="Century Gothic" w:hAnsi="Century Gothic"/>
          <w:b/>
          <w:bCs/>
          <w:color w:val="000000" w:themeColor="text1"/>
          <w:sz w:val="20"/>
          <w:szCs w:val="20"/>
        </w:rPr>
        <w:t xml:space="preserve">ałącznika nr </w:t>
      </w:r>
      <w:r w:rsidR="00A0145C" w:rsidRPr="00B77663">
        <w:rPr>
          <w:rFonts w:ascii="Century Gothic" w:hAnsi="Century Gothic"/>
          <w:b/>
          <w:bCs/>
          <w:color w:val="000000" w:themeColor="text1"/>
          <w:sz w:val="20"/>
          <w:szCs w:val="20"/>
        </w:rPr>
        <w:t>2.9.</w:t>
      </w:r>
      <w:r w:rsidRPr="00B77663">
        <w:rPr>
          <w:rFonts w:ascii="Century Gothic" w:hAnsi="Century Gothic"/>
          <w:b/>
          <w:bCs/>
          <w:color w:val="000000" w:themeColor="text1"/>
          <w:sz w:val="20"/>
          <w:szCs w:val="20"/>
        </w:rPr>
        <w:t>2</w:t>
      </w:r>
      <w:r w:rsidRPr="00B77663">
        <w:rPr>
          <w:rFonts w:ascii="Century Gothic" w:hAnsi="Century Gothic"/>
          <w:color w:val="000000" w:themeColor="text1"/>
          <w:sz w:val="20"/>
          <w:szCs w:val="20"/>
        </w:rPr>
        <w:t xml:space="preserve"> do </w:t>
      </w:r>
      <w:r w:rsidR="00062404" w:rsidRPr="00B77663">
        <w:rPr>
          <w:rFonts w:ascii="Century Gothic" w:hAnsi="Century Gothic"/>
          <w:color w:val="000000" w:themeColor="text1"/>
          <w:sz w:val="20"/>
          <w:szCs w:val="20"/>
        </w:rPr>
        <w:t>D</w:t>
      </w:r>
      <w:r w:rsidRPr="00B77663">
        <w:rPr>
          <w:rFonts w:ascii="Century Gothic" w:hAnsi="Century Gothic"/>
          <w:color w:val="000000" w:themeColor="text1"/>
          <w:sz w:val="20"/>
          <w:szCs w:val="20"/>
        </w:rPr>
        <w:t xml:space="preserve">okumentu </w:t>
      </w:r>
      <w:r w:rsidR="00062404" w:rsidRPr="00B77663">
        <w:rPr>
          <w:rFonts w:ascii="Century Gothic" w:hAnsi="Century Gothic"/>
          <w:color w:val="000000" w:themeColor="text1"/>
          <w:sz w:val="20"/>
          <w:szCs w:val="20"/>
        </w:rPr>
        <w:t>G</w:t>
      </w:r>
      <w:r w:rsidRPr="00B77663">
        <w:rPr>
          <w:rFonts w:ascii="Century Gothic" w:hAnsi="Century Gothic"/>
          <w:color w:val="000000" w:themeColor="text1"/>
          <w:sz w:val="20"/>
          <w:szCs w:val="20"/>
        </w:rPr>
        <w:t>warancyjnego.</w:t>
      </w:r>
      <w:r w:rsidR="006D3A8F" w:rsidRPr="00B77663">
        <w:rPr>
          <w:rFonts w:ascii="Century Gothic" w:hAnsi="Century Gothic"/>
          <w:color w:val="000000" w:themeColor="text1"/>
          <w:sz w:val="20"/>
          <w:szCs w:val="20"/>
        </w:rPr>
        <w:t xml:space="preserve"> Wykonanie przeglądów SEOO na zasadach określonych w niniejszym </w:t>
      </w:r>
      <w:r w:rsidR="00736546" w:rsidRPr="009E1CE4">
        <w:rPr>
          <w:rFonts w:ascii="Century Gothic" w:hAnsi="Century Gothic"/>
          <w:color w:val="000000" w:themeColor="text1"/>
          <w:sz w:val="20"/>
          <w:szCs w:val="20"/>
        </w:rPr>
        <w:t>us</w:t>
      </w:r>
      <w:r w:rsidR="006D3A8F" w:rsidRPr="00B77663">
        <w:rPr>
          <w:rFonts w:ascii="Century Gothic" w:hAnsi="Century Gothic"/>
          <w:color w:val="000000" w:themeColor="text1"/>
          <w:sz w:val="20"/>
          <w:szCs w:val="20"/>
        </w:rPr>
        <w:t xml:space="preserve">t. </w:t>
      </w:r>
      <w:r w:rsidR="00736546" w:rsidRPr="009E1CE4">
        <w:rPr>
          <w:rFonts w:ascii="Century Gothic" w:hAnsi="Century Gothic"/>
          <w:color w:val="000000" w:themeColor="text1"/>
          <w:sz w:val="20"/>
          <w:szCs w:val="20"/>
        </w:rPr>
        <w:t xml:space="preserve">3 </w:t>
      </w:r>
      <w:r w:rsidR="006D3A8F" w:rsidRPr="00B77663">
        <w:rPr>
          <w:rFonts w:ascii="Century Gothic" w:hAnsi="Century Gothic"/>
          <w:color w:val="000000" w:themeColor="text1"/>
          <w:sz w:val="20"/>
          <w:szCs w:val="20"/>
        </w:rPr>
        <w:t xml:space="preserve">nie </w:t>
      </w:r>
      <w:r w:rsidR="009C3EA7" w:rsidRPr="009E1CE4">
        <w:rPr>
          <w:rFonts w:ascii="Century Gothic" w:hAnsi="Century Gothic"/>
          <w:color w:val="000000" w:themeColor="text1"/>
          <w:sz w:val="20"/>
          <w:szCs w:val="20"/>
        </w:rPr>
        <w:t>spowoduje</w:t>
      </w:r>
      <w:r w:rsidR="006D3A8F" w:rsidRPr="00B77663">
        <w:rPr>
          <w:rFonts w:ascii="Century Gothic" w:hAnsi="Century Gothic"/>
          <w:color w:val="000000" w:themeColor="text1"/>
          <w:sz w:val="20"/>
          <w:szCs w:val="20"/>
        </w:rPr>
        <w:t xml:space="preserve"> </w:t>
      </w:r>
      <w:r w:rsidR="009C3EA7" w:rsidRPr="00B77663">
        <w:rPr>
          <w:rFonts w:ascii="Century Gothic" w:hAnsi="Century Gothic"/>
          <w:color w:val="000000" w:themeColor="text1"/>
          <w:sz w:val="20"/>
          <w:szCs w:val="20"/>
        </w:rPr>
        <w:t>utraty</w:t>
      </w:r>
      <w:r w:rsidR="006D3A8F" w:rsidRPr="00B77663">
        <w:rPr>
          <w:rFonts w:ascii="Century Gothic" w:hAnsi="Century Gothic"/>
          <w:color w:val="000000" w:themeColor="text1"/>
          <w:sz w:val="20"/>
          <w:szCs w:val="20"/>
        </w:rPr>
        <w:t xml:space="preserve"> gwarancji </w:t>
      </w:r>
      <w:r w:rsidR="00C86CE8" w:rsidRPr="009E1CE4">
        <w:rPr>
          <w:rFonts w:ascii="Century Gothic" w:hAnsi="Century Gothic"/>
          <w:color w:val="000000" w:themeColor="text1"/>
          <w:sz w:val="20"/>
          <w:szCs w:val="20"/>
        </w:rPr>
        <w:t>lub</w:t>
      </w:r>
      <w:r w:rsidR="006D3A8F" w:rsidRPr="00B77663">
        <w:rPr>
          <w:rFonts w:ascii="Century Gothic" w:hAnsi="Century Gothic"/>
          <w:color w:val="000000" w:themeColor="text1"/>
          <w:sz w:val="20"/>
          <w:szCs w:val="20"/>
        </w:rPr>
        <w:t xml:space="preserve"> rękojmi.</w:t>
      </w:r>
    </w:p>
    <w:p w14:paraId="4D14D0BE" w14:textId="0005129A" w:rsidR="00AF5626" w:rsidRDefault="00AF5626" w:rsidP="00AF5626">
      <w:pPr>
        <w:pStyle w:val="Akapitzlist"/>
        <w:numPr>
          <w:ilvl w:val="0"/>
          <w:numId w:val="13"/>
        </w:numPr>
        <w:spacing w:after="0"/>
        <w:ind w:left="426"/>
        <w:jc w:val="both"/>
        <w:rPr>
          <w:rFonts w:ascii="Century Gothic" w:hAnsi="Century Gothic"/>
          <w:color w:val="000000" w:themeColor="text1"/>
          <w:sz w:val="20"/>
          <w:szCs w:val="20"/>
        </w:rPr>
      </w:pPr>
      <w:r w:rsidRPr="003A3F80">
        <w:rPr>
          <w:rFonts w:ascii="Century Gothic" w:hAnsi="Century Gothic"/>
          <w:color w:val="000000" w:themeColor="text1"/>
          <w:sz w:val="20"/>
          <w:szCs w:val="20"/>
        </w:rPr>
        <w:t xml:space="preserve">W pozostałych przypadkach </w:t>
      </w:r>
      <w:r>
        <w:rPr>
          <w:rFonts w:ascii="Century Gothic" w:hAnsi="Century Gothic"/>
          <w:color w:val="000000" w:themeColor="text1"/>
          <w:sz w:val="20"/>
          <w:szCs w:val="20"/>
        </w:rPr>
        <w:t>Zamawiający ma prawo wykonywać p</w:t>
      </w:r>
      <w:r w:rsidRPr="003A3F80">
        <w:rPr>
          <w:rFonts w:ascii="Century Gothic" w:hAnsi="Century Gothic"/>
          <w:color w:val="000000" w:themeColor="text1"/>
          <w:sz w:val="20"/>
          <w:szCs w:val="20"/>
        </w:rPr>
        <w:t>rzeglądy we własnym zakresie</w:t>
      </w:r>
      <w:r>
        <w:rPr>
          <w:rFonts w:ascii="Century Gothic" w:hAnsi="Century Gothic"/>
          <w:color w:val="000000" w:themeColor="text1"/>
          <w:sz w:val="20"/>
          <w:szCs w:val="20"/>
        </w:rPr>
        <w:t xml:space="preserve"> </w:t>
      </w:r>
      <w:r w:rsidRPr="003A3F80">
        <w:rPr>
          <w:rFonts w:ascii="Century Gothic" w:hAnsi="Century Gothic"/>
          <w:color w:val="000000" w:themeColor="text1"/>
          <w:sz w:val="20"/>
          <w:szCs w:val="20"/>
        </w:rPr>
        <w:t>lub poprzez zlecenie usługi podmiotowi trzeciemu</w:t>
      </w:r>
      <w:r w:rsidR="00112881">
        <w:rPr>
          <w:rFonts w:ascii="Century Gothic" w:hAnsi="Century Gothic"/>
          <w:color w:val="000000" w:themeColor="text1"/>
          <w:sz w:val="20"/>
          <w:szCs w:val="20"/>
        </w:rPr>
        <w:t xml:space="preserve">. Wykonanie tych przeglądów we własnym zakresie lub </w:t>
      </w:r>
      <w:r w:rsidR="00112881" w:rsidRPr="003A3F80">
        <w:rPr>
          <w:rFonts w:ascii="Century Gothic" w:hAnsi="Century Gothic"/>
          <w:color w:val="000000" w:themeColor="text1"/>
          <w:sz w:val="20"/>
          <w:szCs w:val="20"/>
        </w:rPr>
        <w:t>poprzez zlecenie usługi podmiotowi trzeciemu</w:t>
      </w:r>
      <w:r w:rsidR="00112881">
        <w:rPr>
          <w:rFonts w:ascii="Century Gothic" w:hAnsi="Century Gothic"/>
          <w:color w:val="000000" w:themeColor="text1"/>
          <w:sz w:val="20"/>
          <w:szCs w:val="20"/>
        </w:rPr>
        <w:t xml:space="preserve"> </w:t>
      </w:r>
      <w:r w:rsidR="00840521" w:rsidRPr="003A3F80">
        <w:rPr>
          <w:rFonts w:ascii="Century Gothic" w:hAnsi="Century Gothic"/>
          <w:color w:val="000000" w:themeColor="text1"/>
          <w:sz w:val="20"/>
          <w:szCs w:val="20"/>
        </w:rPr>
        <w:t xml:space="preserve">nie </w:t>
      </w:r>
      <w:r w:rsidR="00840521">
        <w:rPr>
          <w:rFonts w:ascii="Century Gothic" w:hAnsi="Century Gothic"/>
          <w:color w:val="000000" w:themeColor="text1"/>
          <w:sz w:val="20"/>
          <w:szCs w:val="20"/>
        </w:rPr>
        <w:t xml:space="preserve">spowoduje utraty gwarancji </w:t>
      </w:r>
      <w:r w:rsidR="00C86CE8">
        <w:rPr>
          <w:rFonts w:ascii="Century Gothic" w:hAnsi="Century Gothic"/>
          <w:color w:val="000000" w:themeColor="text1"/>
          <w:sz w:val="20"/>
          <w:szCs w:val="20"/>
        </w:rPr>
        <w:t>lub</w:t>
      </w:r>
      <w:r w:rsidR="00840521">
        <w:rPr>
          <w:rFonts w:ascii="Century Gothic" w:hAnsi="Century Gothic"/>
          <w:color w:val="000000" w:themeColor="text1"/>
          <w:sz w:val="20"/>
          <w:szCs w:val="20"/>
        </w:rPr>
        <w:t xml:space="preserve"> rękojmi. </w:t>
      </w:r>
    </w:p>
    <w:p w14:paraId="12638E81" w14:textId="5DA748CE" w:rsidR="00DF2717" w:rsidRPr="00E436B2" w:rsidRDefault="00E66A02" w:rsidP="00EB5743">
      <w:pPr>
        <w:pStyle w:val="Akapitzlist"/>
        <w:numPr>
          <w:ilvl w:val="0"/>
          <w:numId w:val="13"/>
        </w:numPr>
        <w:spacing w:after="0"/>
        <w:ind w:left="426"/>
        <w:jc w:val="both"/>
        <w:rPr>
          <w:rFonts w:ascii="Century Gothic" w:hAnsi="Century Gothic"/>
          <w:color w:val="000000" w:themeColor="text1"/>
          <w:sz w:val="20"/>
          <w:szCs w:val="20"/>
        </w:rPr>
      </w:pPr>
      <w:r w:rsidRPr="00E436B2">
        <w:rPr>
          <w:rFonts w:ascii="Century Gothic" w:hAnsi="Century Gothic"/>
          <w:color w:val="000000" w:themeColor="text1"/>
          <w:sz w:val="20"/>
          <w:szCs w:val="20"/>
        </w:rPr>
        <w:t>Wykonawca przekaże Zamawiającemu listę zabudowanych Urządzeń</w:t>
      </w:r>
      <w:r w:rsidR="00926F60">
        <w:rPr>
          <w:rFonts w:ascii="Century Gothic" w:hAnsi="Century Gothic"/>
          <w:color w:val="000000" w:themeColor="text1"/>
          <w:sz w:val="20"/>
          <w:szCs w:val="20"/>
        </w:rPr>
        <w:t xml:space="preserve"> </w:t>
      </w:r>
      <w:r w:rsidR="00926F60" w:rsidRPr="00926F60">
        <w:rPr>
          <w:rFonts w:ascii="Century Gothic" w:hAnsi="Century Gothic"/>
          <w:color w:val="000000" w:themeColor="text1"/>
          <w:sz w:val="20"/>
          <w:szCs w:val="20"/>
        </w:rPr>
        <w:t>(</w:t>
      </w:r>
      <w:r w:rsidR="00926F60" w:rsidRPr="00B77663">
        <w:rPr>
          <w:rFonts w:ascii="Century Gothic" w:hAnsi="Century Gothic"/>
          <w:b/>
          <w:bCs/>
          <w:color w:val="000000" w:themeColor="text1"/>
          <w:sz w:val="20"/>
          <w:szCs w:val="20"/>
        </w:rPr>
        <w:t xml:space="preserve">Załącznik nr </w:t>
      </w:r>
      <w:r w:rsidR="009E1CE4" w:rsidRPr="00B77663">
        <w:rPr>
          <w:rFonts w:ascii="Century Gothic" w:hAnsi="Century Gothic"/>
          <w:b/>
          <w:bCs/>
          <w:color w:val="000000" w:themeColor="text1"/>
          <w:sz w:val="20"/>
          <w:szCs w:val="20"/>
        </w:rPr>
        <w:t>2.9.1</w:t>
      </w:r>
      <w:r w:rsidR="00926F60" w:rsidRPr="00926F60">
        <w:rPr>
          <w:rFonts w:ascii="Century Gothic" w:hAnsi="Century Gothic"/>
          <w:color w:val="000000" w:themeColor="text1"/>
          <w:sz w:val="20"/>
          <w:szCs w:val="20"/>
        </w:rPr>
        <w:t xml:space="preserve"> do Dokumentu Gwarancyjnego) </w:t>
      </w:r>
      <w:r w:rsidRPr="00E436B2">
        <w:rPr>
          <w:rFonts w:ascii="Century Gothic" w:hAnsi="Century Gothic"/>
          <w:color w:val="000000" w:themeColor="text1"/>
          <w:sz w:val="20"/>
          <w:szCs w:val="20"/>
        </w:rPr>
        <w:t xml:space="preserve"> wraz z informacją dotyczącą zakresu oraz częstotliwości wykonywania </w:t>
      </w:r>
      <w:r w:rsidR="00F15CF0" w:rsidRPr="00E436B2">
        <w:rPr>
          <w:rFonts w:ascii="Century Gothic" w:hAnsi="Century Gothic"/>
          <w:color w:val="000000" w:themeColor="text1"/>
          <w:sz w:val="20"/>
          <w:szCs w:val="20"/>
        </w:rPr>
        <w:t>P</w:t>
      </w:r>
      <w:r w:rsidRPr="00E436B2">
        <w:rPr>
          <w:rFonts w:ascii="Century Gothic" w:hAnsi="Century Gothic"/>
          <w:color w:val="000000" w:themeColor="text1"/>
          <w:sz w:val="20"/>
          <w:szCs w:val="20"/>
        </w:rPr>
        <w:t>rzeglądów</w:t>
      </w:r>
      <w:r w:rsidR="00F15CF0" w:rsidRPr="00E436B2">
        <w:rPr>
          <w:rFonts w:ascii="Century Gothic" w:hAnsi="Century Gothic"/>
          <w:color w:val="000000" w:themeColor="text1"/>
          <w:sz w:val="20"/>
          <w:szCs w:val="20"/>
        </w:rPr>
        <w:t xml:space="preserve"> </w:t>
      </w:r>
      <w:r w:rsidRPr="00E436B2">
        <w:rPr>
          <w:rFonts w:ascii="Century Gothic" w:hAnsi="Century Gothic"/>
          <w:color w:val="000000" w:themeColor="text1"/>
          <w:sz w:val="20"/>
          <w:szCs w:val="20"/>
        </w:rPr>
        <w:t xml:space="preserve">oraz wskazaniem tych </w:t>
      </w:r>
      <w:r w:rsidR="00F15CF0" w:rsidRPr="00E436B2">
        <w:rPr>
          <w:rFonts w:ascii="Century Gothic" w:hAnsi="Century Gothic"/>
          <w:color w:val="000000" w:themeColor="text1"/>
          <w:sz w:val="20"/>
          <w:szCs w:val="20"/>
        </w:rPr>
        <w:t>P</w:t>
      </w:r>
      <w:r w:rsidRPr="00E436B2">
        <w:rPr>
          <w:rFonts w:ascii="Century Gothic" w:hAnsi="Century Gothic"/>
          <w:color w:val="000000" w:themeColor="text1"/>
          <w:sz w:val="20"/>
          <w:szCs w:val="20"/>
        </w:rPr>
        <w:t>rzeglądów, które muszą być</w:t>
      </w:r>
      <w:r w:rsidR="0061750E" w:rsidRPr="00E436B2">
        <w:rPr>
          <w:rFonts w:ascii="Century Gothic" w:hAnsi="Century Gothic"/>
          <w:color w:val="000000" w:themeColor="text1"/>
          <w:sz w:val="20"/>
          <w:szCs w:val="20"/>
        </w:rPr>
        <w:t xml:space="preserve"> przeprowadzane</w:t>
      </w:r>
      <w:r w:rsidRPr="00E436B2">
        <w:rPr>
          <w:rFonts w:ascii="Century Gothic" w:hAnsi="Century Gothic"/>
          <w:color w:val="000000" w:themeColor="text1"/>
          <w:sz w:val="20"/>
          <w:szCs w:val="20"/>
        </w:rPr>
        <w:t xml:space="preserve"> przez </w:t>
      </w:r>
      <w:r w:rsidR="0061750E" w:rsidRPr="00E436B2">
        <w:rPr>
          <w:rFonts w:ascii="Century Gothic" w:hAnsi="Century Gothic"/>
          <w:color w:val="000000" w:themeColor="text1"/>
          <w:sz w:val="20"/>
          <w:szCs w:val="20"/>
        </w:rPr>
        <w:t>podmioty autoryzowanego serwisu</w:t>
      </w:r>
      <w:r w:rsidR="00EE3DD2" w:rsidRPr="00E436B2">
        <w:rPr>
          <w:rFonts w:ascii="Century Gothic" w:hAnsi="Century Gothic"/>
          <w:color w:val="000000" w:themeColor="text1"/>
          <w:sz w:val="20"/>
          <w:szCs w:val="20"/>
        </w:rPr>
        <w:t>.</w:t>
      </w:r>
    </w:p>
    <w:p w14:paraId="01D29E01" w14:textId="20DE2600" w:rsidR="00EE3DD2" w:rsidRPr="00E436B2" w:rsidRDefault="00EE3DD2" w:rsidP="00EB5743">
      <w:pPr>
        <w:pStyle w:val="Akapitzlist"/>
        <w:numPr>
          <w:ilvl w:val="0"/>
          <w:numId w:val="13"/>
        </w:numPr>
        <w:spacing w:after="0"/>
        <w:ind w:left="426"/>
        <w:jc w:val="both"/>
        <w:rPr>
          <w:rFonts w:ascii="Century Gothic" w:hAnsi="Century Gothic"/>
          <w:color w:val="000000" w:themeColor="text1"/>
          <w:sz w:val="20"/>
          <w:szCs w:val="20"/>
        </w:rPr>
      </w:pPr>
      <w:r w:rsidRPr="00E436B2">
        <w:rPr>
          <w:rFonts w:ascii="Century Gothic" w:hAnsi="Century Gothic"/>
          <w:color w:val="000000" w:themeColor="text1"/>
          <w:sz w:val="20"/>
          <w:szCs w:val="20"/>
        </w:rPr>
        <w:t>W przypadku niedotrzymania przez Wykonawcę wymaganych terminów przeprowadzania Przeglądów urządzeń przez podmioty autoryzowanego serwisu, a w konsekwencji utraty gwarancji producenta Urządzeń, Wykonawca zobowiązuje się do wymiany tych Urządzeń na nowe.</w:t>
      </w:r>
    </w:p>
    <w:p w14:paraId="3EA700C0" w14:textId="206A1D7E" w:rsidR="00DF2717" w:rsidRPr="00E436B2" w:rsidRDefault="00ED1A80" w:rsidP="00EB5743">
      <w:pPr>
        <w:pStyle w:val="Akapitzlist"/>
        <w:numPr>
          <w:ilvl w:val="0"/>
          <w:numId w:val="13"/>
        </w:numPr>
        <w:spacing w:after="0"/>
        <w:ind w:left="426"/>
        <w:jc w:val="both"/>
        <w:rPr>
          <w:rFonts w:ascii="Century Gothic" w:hAnsi="Century Gothic"/>
          <w:color w:val="000000" w:themeColor="text1"/>
          <w:sz w:val="20"/>
          <w:szCs w:val="20"/>
        </w:rPr>
      </w:pPr>
      <w:r w:rsidRPr="00E436B2">
        <w:rPr>
          <w:rFonts w:ascii="Century Gothic" w:hAnsi="Century Gothic"/>
          <w:color w:val="000000" w:themeColor="text1"/>
          <w:sz w:val="20"/>
          <w:szCs w:val="20"/>
        </w:rPr>
        <w:t xml:space="preserve">Wykonawca </w:t>
      </w:r>
      <w:r w:rsidR="009D3D2A" w:rsidRPr="00E436B2">
        <w:rPr>
          <w:rFonts w:ascii="Century Gothic" w:hAnsi="Century Gothic"/>
          <w:color w:val="000000" w:themeColor="text1"/>
          <w:sz w:val="20"/>
          <w:szCs w:val="20"/>
        </w:rPr>
        <w:t xml:space="preserve">uzgodni z </w:t>
      </w:r>
      <w:r w:rsidRPr="00E436B2">
        <w:rPr>
          <w:rFonts w:ascii="Century Gothic" w:hAnsi="Century Gothic"/>
          <w:color w:val="000000" w:themeColor="text1"/>
          <w:sz w:val="20"/>
          <w:szCs w:val="20"/>
        </w:rPr>
        <w:t>Zamawiając</w:t>
      </w:r>
      <w:r w:rsidR="009D3D2A" w:rsidRPr="00E436B2">
        <w:rPr>
          <w:rFonts w:ascii="Century Gothic" w:hAnsi="Century Gothic"/>
          <w:color w:val="000000" w:themeColor="text1"/>
          <w:sz w:val="20"/>
          <w:szCs w:val="20"/>
        </w:rPr>
        <w:t xml:space="preserve">ym </w:t>
      </w:r>
      <w:r w:rsidRPr="00E436B2">
        <w:rPr>
          <w:rFonts w:ascii="Century Gothic" w:hAnsi="Century Gothic"/>
          <w:color w:val="000000" w:themeColor="text1"/>
          <w:sz w:val="20"/>
          <w:szCs w:val="20"/>
        </w:rPr>
        <w:t xml:space="preserve"> </w:t>
      </w:r>
      <w:r w:rsidR="009D3D2A" w:rsidRPr="00E436B2">
        <w:rPr>
          <w:rFonts w:ascii="Century Gothic" w:hAnsi="Century Gothic"/>
          <w:color w:val="000000" w:themeColor="text1"/>
          <w:sz w:val="20"/>
          <w:szCs w:val="20"/>
        </w:rPr>
        <w:t xml:space="preserve">termin </w:t>
      </w:r>
      <w:r w:rsidRPr="00E436B2">
        <w:rPr>
          <w:rFonts w:ascii="Century Gothic" w:hAnsi="Century Gothic"/>
          <w:color w:val="000000" w:themeColor="text1"/>
          <w:sz w:val="20"/>
          <w:szCs w:val="20"/>
        </w:rPr>
        <w:t xml:space="preserve"> planowan</w:t>
      </w:r>
      <w:r w:rsidR="009D3D2A" w:rsidRPr="00E436B2">
        <w:rPr>
          <w:rFonts w:ascii="Century Gothic" w:hAnsi="Century Gothic"/>
          <w:color w:val="000000" w:themeColor="text1"/>
          <w:sz w:val="20"/>
          <w:szCs w:val="20"/>
        </w:rPr>
        <w:t xml:space="preserve">ego </w:t>
      </w:r>
      <w:r w:rsidRPr="00E436B2">
        <w:rPr>
          <w:rFonts w:ascii="Century Gothic" w:hAnsi="Century Gothic"/>
          <w:color w:val="000000" w:themeColor="text1"/>
          <w:sz w:val="20"/>
          <w:szCs w:val="20"/>
        </w:rPr>
        <w:t xml:space="preserve"> </w:t>
      </w:r>
      <w:r w:rsidR="00A168C9">
        <w:rPr>
          <w:rFonts w:ascii="Century Gothic" w:hAnsi="Century Gothic"/>
          <w:color w:val="000000" w:themeColor="text1"/>
          <w:sz w:val="20"/>
          <w:szCs w:val="20"/>
        </w:rPr>
        <w:t>P</w:t>
      </w:r>
      <w:r w:rsidRPr="00E436B2">
        <w:rPr>
          <w:rFonts w:ascii="Century Gothic" w:hAnsi="Century Gothic"/>
          <w:color w:val="000000" w:themeColor="text1"/>
          <w:sz w:val="20"/>
          <w:szCs w:val="20"/>
        </w:rPr>
        <w:t>rzeglądu</w:t>
      </w:r>
      <w:r w:rsidR="00636B06" w:rsidRPr="00E436B2">
        <w:rPr>
          <w:rFonts w:ascii="Century Gothic" w:hAnsi="Century Gothic"/>
          <w:color w:val="000000" w:themeColor="text1"/>
          <w:sz w:val="20"/>
          <w:szCs w:val="20"/>
        </w:rPr>
        <w:t>, o którym mowa w ust.1,</w:t>
      </w:r>
      <w:r w:rsidR="0019534D" w:rsidRPr="00E436B2">
        <w:rPr>
          <w:rFonts w:ascii="Century Gothic" w:hAnsi="Century Gothic"/>
          <w:color w:val="000000" w:themeColor="text1"/>
          <w:sz w:val="20"/>
          <w:szCs w:val="20"/>
        </w:rPr>
        <w:t xml:space="preserve"> z co najmniej 14 dniowym wyprzedzeniem</w:t>
      </w:r>
      <w:r w:rsidR="00D616CC" w:rsidRPr="00E436B2">
        <w:rPr>
          <w:rFonts w:ascii="Century Gothic" w:hAnsi="Century Gothic"/>
          <w:color w:val="000000" w:themeColor="text1"/>
          <w:sz w:val="20"/>
          <w:szCs w:val="20"/>
        </w:rPr>
        <w:t xml:space="preserve">. </w:t>
      </w:r>
      <w:r w:rsidR="0019534D" w:rsidRPr="00E436B2">
        <w:rPr>
          <w:rFonts w:ascii="Century Gothic" w:hAnsi="Century Gothic"/>
          <w:color w:val="000000" w:themeColor="text1"/>
          <w:sz w:val="20"/>
          <w:szCs w:val="20"/>
        </w:rPr>
        <w:t xml:space="preserve">Zamawiający </w:t>
      </w:r>
      <w:r w:rsidR="00D616CC" w:rsidRPr="00E436B2">
        <w:rPr>
          <w:rFonts w:ascii="Century Gothic" w:hAnsi="Century Gothic"/>
          <w:color w:val="000000" w:themeColor="text1"/>
          <w:sz w:val="20"/>
          <w:szCs w:val="20"/>
        </w:rPr>
        <w:t xml:space="preserve">ma prawo </w:t>
      </w:r>
      <w:r w:rsidR="0019534D" w:rsidRPr="00E436B2">
        <w:rPr>
          <w:rFonts w:ascii="Century Gothic" w:hAnsi="Century Gothic"/>
          <w:color w:val="000000" w:themeColor="text1"/>
          <w:sz w:val="20"/>
          <w:szCs w:val="20"/>
        </w:rPr>
        <w:t>wziąć udział</w:t>
      </w:r>
      <w:r w:rsidR="00D616CC" w:rsidRPr="00E436B2">
        <w:rPr>
          <w:rFonts w:ascii="Century Gothic" w:hAnsi="Century Gothic"/>
          <w:color w:val="000000" w:themeColor="text1"/>
          <w:sz w:val="20"/>
          <w:szCs w:val="20"/>
        </w:rPr>
        <w:t xml:space="preserve"> w każdym </w:t>
      </w:r>
      <w:r w:rsidR="005175A8">
        <w:rPr>
          <w:rFonts w:ascii="Century Gothic" w:hAnsi="Century Gothic"/>
          <w:color w:val="000000" w:themeColor="text1"/>
          <w:sz w:val="20"/>
          <w:szCs w:val="20"/>
        </w:rPr>
        <w:t>P</w:t>
      </w:r>
      <w:r w:rsidR="00D616CC" w:rsidRPr="00E436B2">
        <w:rPr>
          <w:rFonts w:ascii="Century Gothic" w:hAnsi="Century Gothic"/>
          <w:color w:val="000000" w:themeColor="text1"/>
          <w:sz w:val="20"/>
          <w:szCs w:val="20"/>
        </w:rPr>
        <w:t>rzeglądzie realizowanym przez Wykonawcę</w:t>
      </w:r>
      <w:r w:rsidR="0019534D" w:rsidRPr="00E436B2">
        <w:rPr>
          <w:rFonts w:ascii="Century Gothic" w:hAnsi="Century Gothic"/>
          <w:color w:val="000000" w:themeColor="text1"/>
          <w:sz w:val="20"/>
          <w:szCs w:val="20"/>
        </w:rPr>
        <w:t xml:space="preserve">. </w:t>
      </w:r>
      <w:r w:rsidR="00D8792D" w:rsidRPr="00E436B2">
        <w:rPr>
          <w:rFonts w:ascii="Century Gothic" w:hAnsi="Century Gothic"/>
          <w:color w:val="000000" w:themeColor="text1"/>
          <w:sz w:val="20"/>
          <w:szCs w:val="20"/>
        </w:rPr>
        <w:t>W przypadku</w:t>
      </w:r>
      <w:r w:rsidR="00E436B2" w:rsidRPr="00E436B2">
        <w:rPr>
          <w:rFonts w:ascii="Century Gothic" w:hAnsi="Century Gothic"/>
          <w:color w:val="000000" w:themeColor="text1"/>
          <w:sz w:val="20"/>
          <w:szCs w:val="20"/>
        </w:rPr>
        <w:t>,</w:t>
      </w:r>
      <w:r w:rsidR="00D8792D" w:rsidRPr="00E436B2">
        <w:rPr>
          <w:rFonts w:ascii="Century Gothic" w:hAnsi="Century Gothic"/>
          <w:color w:val="000000" w:themeColor="text1"/>
          <w:sz w:val="20"/>
          <w:szCs w:val="20"/>
        </w:rPr>
        <w:t xml:space="preserve"> </w:t>
      </w:r>
      <w:r w:rsidR="00D616CC" w:rsidRPr="00E436B2">
        <w:rPr>
          <w:rFonts w:ascii="Century Gothic" w:hAnsi="Century Gothic"/>
          <w:color w:val="000000" w:themeColor="text1"/>
          <w:sz w:val="20"/>
          <w:szCs w:val="20"/>
        </w:rPr>
        <w:t xml:space="preserve">gdy nie dojdzie do planowanego </w:t>
      </w:r>
      <w:r w:rsidR="00A168C9">
        <w:rPr>
          <w:rFonts w:ascii="Century Gothic" w:hAnsi="Century Gothic"/>
          <w:color w:val="000000" w:themeColor="text1"/>
          <w:sz w:val="20"/>
          <w:szCs w:val="20"/>
        </w:rPr>
        <w:t>P</w:t>
      </w:r>
      <w:r w:rsidR="00D616CC" w:rsidRPr="00E436B2">
        <w:rPr>
          <w:rFonts w:ascii="Century Gothic" w:hAnsi="Century Gothic"/>
          <w:color w:val="000000" w:themeColor="text1"/>
          <w:sz w:val="20"/>
          <w:szCs w:val="20"/>
        </w:rPr>
        <w:t xml:space="preserve">rzeglądu z </w:t>
      </w:r>
      <w:r w:rsidR="00A168C9">
        <w:rPr>
          <w:rFonts w:ascii="Century Gothic" w:hAnsi="Century Gothic"/>
          <w:color w:val="000000" w:themeColor="text1"/>
          <w:sz w:val="20"/>
          <w:szCs w:val="20"/>
        </w:rPr>
        <w:t>przyczyn leżących po stronie</w:t>
      </w:r>
      <w:r w:rsidR="00D616CC" w:rsidRPr="00E436B2">
        <w:rPr>
          <w:rFonts w:ascii="Century Gothic" w:hAnsi="Century Gothic"/>
          <w:color w:val="000000" w:themeColor="text1"/>
          <w:sz w:val="20"/>
          <w:szCs w:val="20"/>
        </w:rPr>
        <w:t xml:space="preserve"> Wykonawcy i Zamawiający nie zostanie poinformowany o przedmiotowym fakcie z wyprzedzeniem 2</w:t>
      </w:r>
      <w:r w:rsidR="009E1CE4">
        <w:rPr>
          <w:rFonts w:ascii="Century Gothic" w:hAnsi="Century Gothic"/>
          <w:color w:val="000000" w:themeColor="text1"/>
          <w:sz w:val="20"/>
          <w:szCs w:val="20"/>
        </w:rPr>
        <w:t xml:space="preserve"> </w:t>
      </w:r>
      <w:r w:rsidR="00E436B2" w:rsidRPr="00E436B2">
        <w:rPr>
          <w:rFonts w:ascii="Century Gothic" w:hAnsi="Century Gothic"/>
          <w:color w:val="000000" w:themeColor="text1"/>
          <w:sz w:val="20"/>
          <w:szCs w:val="20"/>
        </w:rPr>
        <w:t>-</w:t>
      </w:r>
      <w:r w:rsidR="00D616CC" w:rsidRPr="00E436B2">
        <w:rPr>
          <w:rFonts w:ascii="Century Gothic" w:hAnsi="Century Gothic"/>
          <w:color w:val="000000" w:themeColor="text1"/>
          <w:sz w:val="20"/>
          <w:szCs w:val="20"/>
        </w:rPr>
        <w:t xml:space="preserve"> dniowym lub </w:t>
      </w:r>
      <w:r w:rsidR="00E436B2" w:rsidRPr="00E436B2">
        <w:rPr>
          <w:rFonts w:ascii="Century Gothic" w:hAnsi="Century Gothic"/>
          <w:color w:val="000000" w:themeColor="text1"/>
          <w:sz w:val="20"/>
          <w:szCs w:val="20"/>
        </w:rPr>
        <w:t xml:space="preserve">gdy </w:t>
      </w:r>
      <w:r w:rsidR="00D616CC" w:rsidRPr="00E436B2">
        <w:rPr>
          <w:rFonts w:ascii="Century Gothic" w:hAnsi="Century Gothic"/>
          <w:color w:val="000000" w:themeColor="text1"/>
          <w:sz w:val="20"/>
          <w:szCs w:val="20"/>
        </w:rPr>
        <w:t xml:space="preserve">nastąpi konieczność ponowienia </w:t>
      </w:r>
      <w:r w:rsidR="005175A8">
        <w:rPr>
          <w:rFonts w:ascii="Century Gothic" w:hAnsi="Century Gothic"/>
          <w:color w:val="000000" w:themeColor="text1"/>
          <w:sz w:val="20"/>
          <w:szCs w:val="20"/>
        </w:rPr>
        <w:t>P</w:t>
      </w:r>
      <w:r w:rsidR="00D616CC" w:rsidRPr="00E436B2">
        <w:rPr>
          <w:rFonts w:ascii="Century Gothic" w:hAnsi="Century Gothic"/>
          <w:color w:val="000000" w:themeColor="text1"/>
          <w:sz w:val="20"/>
          <w:szCs w:val="20"/>
        </w:rPr>
        <w:t xml:space="preserve">rzeglądu z </w:t>
      </w:r>
      <w:r w:rsidR="00A168C9">
        <w:rPr>
          <w:rFonts w:ascii="Century Gothic" w:hAnsi="Century Gothic"/>
          <w:color w:val="000000" w:themeColor="text1"/>
          <w:sz w:val="20"/>
          <w:szCs w:val="20"/>
        </w:rPr>
        <w:t xml:space="preserve">przyczyn leżących po stronie </w:t>
      </w:r>
      <w:r w:rsidR="00D616CC" w:rsidRPr="00E436B2">
        <w:rPr>
          <w:rFonts w:ascii="Century Gothic" w:hAnsi="Century Gothic"/>
          <w:color w:val="000000" w:themeColor="text1"/>
          <w:sz w:val="20"/>
          <w:szCs w:val="20"/>
        </w:rPr>
        <w:t xml:space="preserve"> Wykonawcy</w:t>
      </w:r>
      <w:r w:rsidR="00E436B2" w:rsidRPr="00E436B2">
        <w:rPr>
          <w:rFonts w:ascii="Century Gothic" w:hAnsi="Century Gothic"/>
          <w:color w:val="000000" w:themeColor="text1"/>
          <w:sz w:val="20"/>
          <w:szCs w:val="20"/>
        </w:rPr>
        <w:t xml:space="preserve">, Wykonawca zostanie obciążony </w:t>
      </w:r>
      <w:r w:rsidR="00D8792D" w:rsidRPr="00E436B2">
        <w:rPr>
          <w:rFonts w:ascii="Century Gothic" w:hAnsi="Century Gothic"/>
          <w:color w:val="000000" w:themeColor="text1"/>
          <w:sz w:val="20"/>
          <w:szCs w:val="20"/>
        </w:rPr>
        <w:t>koszt</w:t>
      </w:r>
      <w:r w:rsidR="00E436B2" w:rsidRPr="00E436B2">
        <w:rPr>
          <w:rFonts w:ascii="Century Gothic" w:hAnsi="Century Gothic"/>
          <w:color w:val="000000" w:themeColor="text1"/>
          <w:sz w:val="20"/>
          <w:szCs w:val="20"/>
        </w:rPr>
        <w:t>ami</w:t>
      </w:r>
      <w:r w:rsidR="00D8792D" w:rsidRPr="00E436B2">
        <w:rPr>
          <w:rFonts w:ascii="Century Gothic" w:hAnsi="Century Gothic"/>
          <w:color w:val="000000" w:themeColor="text1"/>
          <w:sz w:val="20"/>
          <w:szCs w:val="20"/>
        </w:rPr>
        <w:t xml:space="preserve"> udziału Zamawiają</w:t>
      </w:r>
      <w:r w:rsidR="00AF40D7" w:rsidRPr="00E436B2">
        <w:rPr>
          <w:rFonts w:ascii="Century Gothic" w:hAnsi="Century Gothic"/>
          <w:color w:val="000000" w:themeColor="text1"/>
          <w:sz w:val="20"/>
          <w:szCs w:val="20"/>
        </w:rPr>
        <w:t xml:space="preserve">cego w tym </w:t>
      </w:r>
      <w:r w:rsidR="00F15CF0" w:rsidRPr="00E436B2">
        <w:rPr>
          <w:rFonts w:ascii="Century Gothic" w:hAnsi="Century Gothic"/>
          <w:color w:val="000000" w:themeColor="text1"/>
          <w:sz w:val="20"/>
          <w:szCs w:val="20"/>
        </w:rPr>
        <w:t>P</w:t>
      </w:r>
      <w:r w:rsidR="00AF40D7" w:rsidRPr="00E436B2">
        <w:rPr>
          <w:rFonts w:ascii="Century Gothic" w:hAnsi="Century Gothic"/>
          <w:color w:val="000000" w:themeColor="text1"/>
          <w:sz w:val="20"/>
          <w:szCs w:val="20"/>
        </w:rPr>
        <w:t>rzeglądzie</w:t>
      </w:r>
      <w:r w:rsidR="00C93CE6">
        <w:rPr>
          <w:rFonts w:ascii="Century Gothic" w:hAnsi="Century Gothic"/>
          <w:color w:val="000000" w:themeColor="text1"/>
          <w:sz w:val="20"/>
          <w:szCs w:val="20"/>
        </w:rPr>
        <w:t xml:space="preserve">, zgodnie z </w:t>
      </w:r>
      <w:r w:rsidR="001603B0">
        <w:rPr>
          <w:rFonts w:ascii="Century Gothic" w:hAnsi="Century Gothic"/>
          <w:color w:val="000000" w:themeColor="text1"/>
          <w:sz w:val="20"/>
          <w:szCs w:val="20"/>
        </w:rPr>
        <w:t>obowiązującym u Zamawiającego Wytycznymi do kalkulacji usług realizowanych na zlecenia zewnętrzne</w:t>
      </w:r>
      <w:r w:rsidR="00C93CE6">
        <w:rPr>
          <w:rFonts w:ascii="Century Gothic" w:hAnsi="Century Gothic"/>
          <w:color w:val="000000" w:themeColor="text1"/>
          <w:sz w:val="20"/>
          <w:szCs w:val="20"/>
        </w:rPr>
        <w:t xml:space="preserve"> </w:t>
      </w:r>
      <w:r w:rsidR="00606C86">
        <w:rPr>
          <w:rFonts w:ascii="Century Gothic" w:hAnsi="Century Gothic"/>
          <w:color w:val="000000" w:themeColor="text1"/>
          <w:sz w:val="20"/>
          <w:szCs w:val="20"/>
        </w:rPr>
        <w:t xml:space="preserve">Operatora </w:t>
      </w:r>
      <w:r w:rsidR="00C93CE6">
        <w:rPr>
          <w:rFonts w:ascii="Century Gothic" w:hAnsi="Century Gothic"/>
          <w:color w:val="000000" w:themeColor="text1"/>
          <w:sz w:val="20"/>
          <w:szCs w:val="20"/>
        </w:rPr>
        <w:t>G</w:t>
      </w:r>
      <w:r w:rsidR="00606C86">
        <w:rPr>
          <w:rFonts w:ascii="Century Gothic" w:hAnsi="Century Gothic"/>
          <w:color w:val="000000" w:themeColor="text1"/>
          <w:sz w:val="20"/>
          <w:szCs w:val="20"/>
        </w:rPr>
        <w:t xml:space="preserve">azociągów </w:t>
      </w:r>
      <w:r w:rsidR="00C93CE6">
        <w:rPr>
          <w:rFonts w:ascii="Century Gothic" w:hAnsi="Century Gothic"/>
          <w:color w:val="000000" w:themeColor="text1"/>
          <w:sz w:val="20"/>
          <w:szCs w:val="20"/>
        </w:rPr>
        <w:t>P</w:t>
      </w:r>
      <w:r w:rsidR="00606C86">
        <w:rPr>
          <w:rFonts w:ascii="Century Gothic" w:hAnsi="Century Gothic"/>
          <w:color w:val="000000" w:themeColor="text1"/>
          <w:sz w:val="20"/>
          <w:szCs w:val="20"/>
        </w:rPr>
        <w:t>rzesyłowych</w:t>
      </w:r>
      <w:r w:rsidR="00C93CE6">
        <w:rPr>
          <w:rFonts w:ascii="Century Gothic" w:hAnsi="Century Gothic"/>
          <w:color w:val="000000" w:themeColor="text1"/>
          <w:sz w:val="20"/>
          <w:szCs w:val="20"/>
        </w:rPr>
        <w:t xml:space="preserve"> GAZ-SYSTEM</w:t>
      </w:r>
      <w:r w:rsidR="00606C86">
        <w:rPr>
          <w:rFonts w:ascii="Century Gothic" w:hAnsi="Century Gothic"/>
          <w:color w:val="000000" w:themeColor="text1"/>
          <w:sz w:val="20"/>
          <w:szCs w:val="20"/>
        </w:rPr>
        <w:t xml:space="preserve"> S.A.</w:t>
      </w:r>
      <w:r w:rsidR="001603B0">
        <w:rPr>
          <w:rFonts w:ascii="Century Gothic" w:hAnsi="Century Gothic"/>
          <w:color w:val="000000" w:themeColor="text1"/>
          <w:sz w:val="20"/>
          <w:szCs w:val="20"/>
        </w:rPr>
        <w:t>,</w:t>
      </w:r>
      <w:r w:rsidR="001603B0" w:rsidRPr="001603B0">
        <w:rPr>
          <w:rFonts w:ascii="Century Gothic" w:hAnsi="Century Gothic"/>
          <w:color w:val="000000" w:themeColor="text1"/>
          <w:sz w:val="20"/>
          <w:szCs w:val="20"/>
        </w:rPr>
        <w:t xml:space="preserve"> </w:t>
      </w:r>
      <w:r w:rsidR="001603B0">
        <w:rPr>
          <w:rFonts w:ascii="Century Gothic" w:hAnsi="Century Gothic"/>
          <w:color w:val="000000" w:themeColor="text1"/>
          <w:sz w:val="20"/>
          <w:szCs w:val="20"/>
        </w:rPr>
        <w:t>na dzień dokonywania czynności</w:t>
      </w:r>
      <w:r w:rsidR="00AF40D7" w:rsidRPr="00E436B2">
        <w:rPr>
          <w:rFonts w:ascii="Century Gothic" w:hAnsi="Century Gothic"/>
          <w:color w:val="000000" w:themeColor="text1"/>
          <w:sz w:val="20"/>
          <w:szCs w:val="20"/>
        </w:rPr>
        <w:t>.</w:t>
      </w:r>
      <w:r w:rsidR="00D8792D" w:rsidRPr="00E436B2">
        <w:rPr>
          <w:rFonts w:ascii="Century Gothic" w:hAnsi="Century Gothic"/>
          <w:color w:val="000000" w:themeColor="text1"/>
          <w:sz w:val="20"/>
          <w:szCs w:val="20"/>
        </w:rPr>
        <w:t xml:space="preserve"> </w:t>
      </w:r>
    </w:p>
    <w:p w14:paraId="1173B746" w14:textId="0404B118" w:rsidR="007A47C5" w:rsidRPr="00E436B2" w:rsidRDefault="0019534D" w:rsidP="00EB5743">
      <w:pPr>
        <w:pStyle w:val="Akapitzlist"/>
        <w:numPr>
          <w:ilvl w:val="0"/>
          <w:numId w:val="13"/>
        </w:numPr>
        <w:spacing w:after="0"/>
        <w:ind w:left="426"/>
        <w:jc w:val="both"/>
        <w:rPr>
          <w:rFonts w:ascii="Century Gothic" w:hAnsi="Century Gothic"/>
          <w:color w:val="000000" w:themeColor="text1"/>
          <w:sz w:val="20"/>
          <w:szCs w:val="20"/>
        </w:rPr>
      </w:pPr>
      <w:r w:rsidRPr="00E436B2">
        <w:rPr>
          <w:rFonts w:ascii="Century Gothic" w:hAnsi="Century Gothic"/>
          <w:color w:val="000000" w:themeColor="text1"/>
          <w:sz w:val="20"/>
          <w:szCs w:val="20"/>
        </w:rPr>
        <w:t xml:space="preserve">Wykonawca każdorazowo z wykonania czynności opisanych w ust. 1 sporządzi protokół, którego </w:t>
      </w:r>
      <w:r w:rsidR="00926F60" w:rsidRPr="00926F60">
        <w:rPr>
          <w:rFonts w:ascii="Century Gothic" w:hAnsi="Century Gothic"/>
          <w:color w:val="000000" w:themeColor="text1"/>
          <w:sz w:val="20"/>
          <w:szCs w:val="20"/>
        </w:rPr>
        <w:t xml:space="preserve">oryginał lub poświadczoną za zgodność </w:t>
      </w:r>
      <w:r w:rsidR="00E436B2" w:rsidRPr="00E436B2">
        <w:rPr>
          <w:rFonts w:ascii="Century Gothic" w:hAnsi="Century Gothic"/>
          <w:color w:val="000000" w:themeColor="text1"/>
          <w:sz w:val="20"/>
          <w:szCs w:val="20"/>
        </w:rPr>
        <w:t>kopi</w:t>
      </w:r>
      <w:r w:rsidR="00926F60">
        <w:rPr>
          <w:rFonts w:ascii="Century Gothic" w:hAnsi="Century Gothic"/>
          <w:color w:val="000000" w:themeColor="text1"/>
          <w:sz w:val="20"/>
          <w:szCs w:val="20"/>
        </w:rPr>
        <w:t>ę</w:t>
      </w:r>
      <w:r w:rsidR="00E436B2" w:rsidRPr="00E436B2">
        <w:rPr>
          <w:rFonts w:ascii="Century Gothic" w:hAnsi="Century Gothic"/>
          <w:color w:val="000000" w:themeColor="text1"/>
          <w:sz w:val="20"/>
          <w:szCs w:val="20"/>
        </w:rPr>
        <w:t xml:space="preserve"> </w:t>
      </w:r>
      <w:r w:rsidRPr="00E436B2">
        <w:rPr>
          <w:rFonts w:ascii="Century Gothic" w:hAnsi="Century Gothic"/>
          <w:color w:val="000000" w:themeColor="text1"/>
          <w:sz w:val="20"/>
          <w:szCs w:val="20"/>
        </w:rPr>
        <w:t xml:space="preserve">przekaże Zamawiającemu.  </w:t>
      </w:r>
      <w:r w:rsidR="003869C5" w:rsidRPr="00E436B2">
        <w:rPr>
          <w:rFonts w:ascii="Century Gothic" w:hAnsi="Century Gothic"/>
          <w:color w:val="000000" w:themeColor="text1"/>
          <w:sz w:val="20"/>
          <w:szCs w:val="20"/>
        </w:rPr>
        <w:t xml:space="preserve"> </w:t>
      </w:r>
    </w:p>
    <w:p w14:paraId="58B4EE29" w14:textId="77777777" w:rsidR="00465979" w:rsidRDefault="009D3D2A" w:rsidP="00465979">
      <w:pPr>
        <w:pStyle w:val="Akapitzlist"/>
        <w:numPr>
          <w:ilvl w:val="0"/>
          <w:numId w:val="13"/>
        </w:numPr>
        <w:spacing w:after="0" w:line="240" w:lineRule="auto"/>
        <w:ind w:left="426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E436B2">
        <w:rPr>
          <w:rFonts w:ascii="Century Gothic" w:hAnsi="Century Gothic"/>
          <w:color w:val="000000" w:themeColor="text1"/>
          <w:sz w:val="20"/>
          <w:szCs w:val="20"/>
        </w:rPr>
        <w:t>Wszystkie czynności prowadzone na obiektach systemu przesyłowego należy prowadzić zgodnie z wymagania</w:t>
      </w:r>
      <w:r w:rsidRPr="00150EA7">
        <w:rPr>
          <w:rFonts w:ascii="Century Gothic" w:hAnsi="Century Gothic"/>
          <w:color w:val="000000" w:themeColor="text1"/>
          <w:sz w:val="20"/>
          <w:szCs w:val="20"/>
        </w:rPr>
        <w:t>mi SESP</w:t>
      </w:r>
      <w:r w:rsidR="00E436B2" w:rsidRPr="00150EA7">
        <w:rPr>
          <w:rFonts w:ascii="Times New Roman" w:hAnsi="Times New Roman" w:cs="Times New Roman"/>
          <w:color w:val="000000" w:themeColor="text1"/>
          <w:sz w:val="24"/>
          <w:szCs w:val="24"/>
          <w:lang w:eastAsia="pl-PL"/>
        </w:rPr>
        <w:t>.</w:t>
      </w:r>
      <w:bookmarkStart w:id="2" w:name="_Hlk86934959"/>
    </w:p>
    <w:bookmarkEnd w:id="2"/>
    <w:p w14:paraId="1491ED38" w14:textId="77777777" w:rsidR="00AF2EC0" w:rsidRPr="00150EA7" w:rsidRDefault="00AF2EC0" w:rsidP="00AF2EC0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pl-PL"/>
        </w:rPr>
      </w:pPr>
    </w:p>
    <w:p w14:paraId="0B2F802C" w14:textId="77777777" w:rsidR="009D3D2A" w:rsidRPr="001A4210" w:rsidRDefault="009D3D2A" w:rsidP="00E436B2">
      <w:pPr>
        <w:pStyle w:val="Akapitzlist"/>
        <w:spacing w:after="0"/>
        <w:ind w:left="1065"/>
        <w:jc w:val="both"/>
        <w:rPr>
          <w:rFonts w:ascii="Century Gothic" w:hAnsi="Century Gothic"/>
          <w:sz w:val="20"/>
          <w:szCs w:val="20"/>
        </w:rPr>
      </w:pPr>
    </w:p>
    <w:p w14:paraId="113E3799" w14:textId="77777777" w:rsidR="007A47C5" w:rsidRPr="007A47C5" w:rsidRDefault="007A47C5" w:rsidP="007A47C5">
      <w:pPr>
        <w:spacing w:after="0"/>
        <w:jc w:val="center"/>
        <w:rPr>
          <w:rFonts w:ascii="Century Gothic" w:hAnsi="Century Gothic"/>
          <w:sz w:val="20"/>
          <w:szCs w:val="20"/>
        </w:rPr>
      </w:pPr>
    </w:p>
    <w:p w14:paraId="1AE7B337" w14:textId="77777777" w:rsidR="007A47C5" w:rsidRPr="007A47C5" w:rsidRDefault="007A47C5" w:rsidP="007A47C5">
      <w:pPr>
        <w:spacing w:after="0"/>
        <w:jc w:val="center"/>
        <w:rPr>
          <w:rFonts w:ascii="Century Gothic" w:hAnsi="Century Gothic"/>
          <w:b/>
          <w:sz w:val="20"/>
          <w:szCs w:val="20"/>
        </w:rPr>
      </w:pPr>
      <w:r w:rsidRPr="007A47C5">
        <w:rPr>
          <w:rFonts w:ascii="Century Gothic" w:hAnsi="Century Gothic"/>
          <w:b/>
          <w:sz w:val="20"/>
          <w:szCs w:val="20"/>
        </w:rPr>
        <w:t>§ 7</w:t>
      </w:r>
    </w:p>
    <w:p w14:paraId="45D2F529" w14:textId="77777777" w:rsidR="002438B2" w:rsidRPr="007A47C5" w:rsidRDefault="007A47C5" w:rsidP="007A47C5">
      <w:pPr>
        <w:spacing w:after="0"/>
        <w:jc w:val="center"/>
        <w:rPr>
          <w:rFonts w:ascii="Century Gothic" w:hAnsi="Century Gothic"/>
          <w:b/>
          <w:sz w:val="20"/>
          <w:szCs w:val="20"/>
        </w:rPr>
      </w:pPr>
      <w:r w:rsidRPr="007A47C5">
        <w:rPr>
          <w:rFonts w:ascii="Century Gothic" w:hAnsi="Century Gothic"/>
          <w:b/>
          <w:sz w:val="20"/>
          <w:szCs w:val="20"/>
        </w:rPr>
        <w:t>Naprawy Gwarancyjne</w:t>
      </w:r>
    </w:p>
    <w:p w14:paraId="4913F7DE" w14:textId="77777777" w:rsidR="007A47C5" w:rsidRPr="007A47C5" w:rsidRDefault="007A47C5" w:rsidP="007A47C5">
      <w:pPr>
        <w:spacing w:after="0"/>
        <w:jc w:val="center"/>
        <w:rPr>
          <w:rFonts w:ascii="Century Gothic" w:hAnsi="Century Gothic"/>
          <w:b/>
          <w:sz w:val="20"/>
          <w:szCs w:val="20"/>
        </w:rPr>
      </w:pPr>
    </w:p>
    <w:p w14:paraId="53486387" w14:textId="483C4384" w:rsidR="00241A70" w:rsidRDefault="002E6895" w:rsidP="00241A70">
      <w:pPr>
        <w:pStyle w:val="Akapitzlist"/>
        <w:numPr>
          <w:ilvl w:val="0"/>
          <w:numId w:val="15"/>
        </w:numPr>
        <w:ind w:left="426" w:hanging="568"/>
        <w:jc w:val="both"/>
        <w:rPr>
          <w:rFonts w:ascii="Century Gothic" w:hAnsi="Century Gothic"/>
          <w:sz w:val="20"/>
          <w:szCs w:val="20"/>
        </w:rPr>
      </w:pPr>
      <w:r w:rsidRPr="002E6895">
        <w:rPr>
          <w:rFonts w:ascii="Century Gothic" w:hAnsi="Century Gothic"/>
          <w:sz w:val="20"/>
          <w:szCs w:val="20"/>
        </w:rPr>
        <w:t>Zamawiający uprawniony je</w:t>
      </w:r>
      <w:r w:rsidR="0019534D">
        <w:rPr>
          <w:rFonts w:ascii="Century Gothic" w:hAnsi="Century Gothic"/>
          <w:sz w:val="20"/>
          <w:szCs w:val="20"/>
        </w:rPr>
        <w:t xml:space="preserve">st do zgłaszania wad pisemnie, </w:t>
      </w:r>
      <w:r>
        <w:rPr>
          <w:rFonts w:ascii="Century Gothic" w:hAnsi="Century Gothic"/>
          <w:sz w:val="20"/>
          <w:szCs w:val="20"/>
        </w:rPr>
        <w:t xml:space="preserve"> bądź </w:t>
      </w:r>
      <w:r w:rsidR="00926F60">
        <w:rPr>
          <w:rFonts w:ascii="Century Gothic" w:hAnsi="Century Gothic"/>
          <w:sz w:val="20"/>
          <w:szCs w:val="20"/>
        </w:rPr>
        <w:t xml:space="preserve">za pośrednictwem poczty elektronicznej </w:t>
      </w:r>
      <w:r>
        <w:rPr>
          <w:rFonts w:ascii="Century Gothic" w:hAnsi="Century Gothic"/>
          <w:sz w:val="20"/>
          <w:szCs w:val="20"/>
        </w:rPr>
        <w:t xml:space="preserve"> </w:t>
      </w:r>
      <w:r w:rsidRPr="002E6895">
        <w:rPr>
          <w:rFonts w:ascii="Century Gothic" w:hAnsi="Century Gothic"/>
          <w:sz w:val="20"/>
          <w:szCs w:val="20"/>
        </w:rPr>
        <w:t>na następujący adres Wykonawcy: ………………………………….</w:t>
      </w:r>
      <w:r>
        <w:rPr>
          <w:rFonts w:ascii="Century Gothic" w:hAnsi="Century Gothic"/>
          <w:sz w:val="20"/>
          <w:szCs w:val="20"/>
        </w:rPr>
        <w:t>,</w:t>
      </w:r>
      <w:r w:rsidR="009E1CE4">
        <w:rPr>
          <w:rFonts w:ascii="Century Gothic" w:hAnsi="Century Gothic"/>
          <w:sz w:val="20"/>
          <w:szCs w:val="20"/>
        </w:rPr>
        <w:br/>
      </w:r>
      <w:r>
        <w:rPr>
          <w:rFonts w:ascii="Century Gothic" w:hAnsi="Century Gothic"/>
          <w:sz w:val="20"/>
          <w:szCs w:val="20"/>
        </w:rPr>
        <w:t xml:space="preserve">  e-mail:………..</w:t>
      </w:r>
    </w:p>
    <w:p w14:paraId="3BB3995D" w14:textId="77777777" w:rsidR="00241A70" w:rsidRDefault="002E6895" w:rsidP="00241A70">
      <w:pPr>
        <w:pStyle w:val="Akapitzlist"/>
        <w:numPr>
          <w:ilvl w:val="0"/>
          <w:numId w:val="15"/>
        </w:numPr>
        <w:ind w:left="426" w:hanging="568"/>
        <w:jc w:val="both"/>
        <w:rPr>
          <w:rFonts w:ascii="Century Gothic" w:hAnsi="Century Gothic"/>
          <w:sz w:val="20"/>
          <w:szCs w:val="20"/>
        </w:rPr>
      </w:pPr>
      <w:r w:rsidRPr="00241A70">
        <w:rPr>
          <w:rFonts w:ascii="Century Gothic" w:hAnsi="Century Gothic"/>
          <w:sz w:val="20"/>
          <w:szCs w:val="20"/>
        </w:rPr>
        <w:t xml:space="preserve">W przypadku niepoinformowania Zamawiającego o zmianie adresu z co najmniej </w:t>
      </w:r>
      <w:r w:rsidRPr="00241A70">
        <w:rPr>
          <w:rFonts w:ascii="Century Gothic" w:hAnsi="Century Gothic"/>
          <w:sz w:val="20"/>
          <w:szCs w:val="20"/>
        </w:rPr>
        <w:br/>
        <w:t>7-dniowym wyprzedzeniem, wiążące jest zawiadomienie wysłane na poprzedni adres.</w:t>
      </w:r>
    </w:p>
    <w:p w14:paraId="0AB6DA53" w14:textId="5B2A25C5" w:rsidR="00241A70" w:rsidRDefault="007A47C5" w:rsidP="00241A70">
      <w:pPr>
        <w:pStyle w:val="Akapitzlist"/>
        <w:numPr>
          <w:ilvl w:val="0"/>
          <w:numId w:val="15"/>
        </w:numPr>
        <w:ind w:left="426" w:hanging="568"/>
        <w:jc w:val="both"/>
        <w:rPr>
          <w:rFonts w:ascii="Century Gothic" w:hAnsi="Century Gothic"/>
          <w:sz w:val="20"/>
          <w:szCs w:val="20"/>
        </w:rPr>
      </w:pPr>
      <w:r w:rsidRPr="00241A70">
        <w:rPr>
          <w:rFonts w:ascii="Century Gothic" w:hAnsi="Century Gothic"/>
          <w:sz w:val="20"/>
          <w:szCs w:val="20"/>
        </w:rPr>
        <w:t xml:space="preserve">Wykonawca przystąpi do usunięcia </w:t>
      </w:r>
      <w:r w:rsidR="002E6895" w:rsidRPr="00241A70">
        <w:rPr>
          <w:rFonts w:ascii="Century Gothic" w:hAnsi="Century Gothic"/>
          <w:sz w:val="20"/>
          <w:szCs w:val="20"/>
        </w:rPr>
        <w:t>wady</w:t>
      </w:r>
      <w:r w:rsidRPr="00241A70">
        <w:rPr>
          <w:rFonts w:ascii="Century Gothic" w:hAnsi="Century Gothic"/>
          <w:sz w:val="20"/>
          <w:szCs w:val="20"/>
        </w:rPr>
        <w:t xml:space="preserve"> w ciągu </w:t>
      </w:r>
      <w:r w:rsidR="00B30028" w:rsidRPr="00241A70">
        <w:rPr>
          <w:rFonts w:ascii="Century Gothic" w:hAnsi="Century Gothic"/>
          <w:sz w:val="20"/>
          <w:szCs w:val="20"/>
        </w:rPr>
        <w:t>5</w:t>
      </w:r>
      <w:r w:rsidRPr="00241A70">
        <w:rPr>
          <w:rFonts w:ascii="Century Gothic" w:hAnsi="Century Gothic"/>
          <w:sz w:val="20"/>
          <w:szCs w:val="20"/>
        </w:rPr>
        <w:t xml:space="preserve"> dni od dnia </w:t>
      </w:r>
      <w:r w:rsidR="00B30028" w:rsidRPr="00241A70">
        <w:rPr>
          <w:rFonts w:ascii="Century Gothic" w:hAnsi="Century Gothic"/>
          <w:sz w:val="20"/>
          <w:szCs w:val="20"/>
        </w:rPr>
        <w:t xml:space="preserve">powiadomienia go pisemnie lub </w:t>
      </w:r>
      <w:r w:rsidR="00926F60" w:rsidRPr="00241A70">
        <w:rPr>
          <w:rFonts w:ascii="Century Gothic" w:hAnsi="Century Gothic"/>
          <w:sz w:val="20"/>
          <w:szCs w:val="20"/>
        </w:rPr>
        <w:t xml:space="preserve">za pośrednictwem poczty elektronicznej </w:t>
      </w:r>
      <w:r w:rsidR="00B30028" w:rsidRPr="00241A70">
        <w:rPr>
          <w:rFonts w:ascii="Century Gothic" w:hAnsi="Century Gothic"/>
          <w:sz w:val="20"/>
          <w:szCs w:val="20"/>
        </w:rPr>
        <w:t xml:space="preserve"> i dokona przedmiotowego usunięcia wady w terminie nie dłuższym niż</w:t>
      </w:r>
      <w:r w:rsidR="009F622B" w:rsidRPr="00241A70">
        <w:rPr>
          <w:rFonts w:ascii="Century Gothic" w:hAnsi="Century Gothic"/>
          <w:sz w:val="20"/>
          <w:szCs w:val="20"/>
        </w:rPr>
        <w:t xml:space="preserve"> 3</w:t>
      </w:r>
      <w:r w:rsidR="00B30028" w:rsidRPr="00241A70">
        <w:rPr>
          <w:rFonts w:ascii="Century Gothic" w:hAnsi="Century Gothic"/>
          <w:sz w:val="20"/>
          <w:szCs w:val="20"/>
        </w:rPr>
        <w:t xml:space="preserve"> dni od </w:t>
      </w:r>
      <w:r w:rsidR="009D3D2A" w:rsidRPr="00241A70">
        <w:rPr>
          <w:rFonts w:ascii="Century Gothic" w:hAnsi="Century Gothic"/>
          <w:sz w:val="20"/>
          <w:szCs w:val="20"/>
        </w:rPr>
        <w:t xml:space="preserve">przystąpienia do prac na obiekcie. </w:t>
      </w:r>
      <w:r w:rsidR="009F622B" w:rsidRPr="00241A70">
        <w:rPr>
          <w:rFonts w:ascii="Century Gothic" w:hAnsi="Century Gothic"/>
          <w:sz w:val="20"/>
          <w:szCs w:val="20"/>
        </w:rPr>
        <w:t xml:space="preserve">W uzasadnionych przypadkach Zamawiający dopuszcza ustalenie innych terminów niż wskazane w zdaniu poprzednim.  </w:t>
      </w:r>
    </w:p>
    <w:p w14:paraId="17F90586" w14:textId="25992F2F" w:rsidR="00241A70" w:rsidRDefault="002E6895" w:rsidP="00241A70">
      <w:pPr>
        <w:pStyle w:val="Akapitzlist"/>
        <w:numPr>
          <w:ilvl w:val="0"/>
          <w:numId w:val="15"/>
        </w:numPr>
        <w:ind w:left="426" w:hanging="568"/>
        <w:jc w:val="both"/>
        <w:rPr>
          <w:rFonts w:ascii="Century Gothic" w:hAnsi="Century Gothic"/>
          <w:sz w:val="20"/>
          <w:szCs w:val="20"/>
        </w:rPr>
      </w:pPr>
      <w:r w:rsidRPr="00241A70">
        <w:rPr>
          <w:rFonts w:ascii="Century Gothic" w:hAnsi="Century Gothic"/>
          <w:sz w:val="20"/>
          <w:szCs w:val="20"/>
        </w:rPr>
        <w:t xml:space="preserve">W przypadku ujawnienia się wady w toku </w:t>
      </w:r>
      <w:r w:rsidR="005175A8" w:rsidRPr="00241A70">
        <w:rPr>
          <w:rFonts w:ascii="Century Gothic" w:hAnsi="Century Gothic"/>
          <w:sz w:val="20"/>
          <w:szCs w:val="20"/>
        </w:rPr>
        <w:t>P</w:t>
      </w:r>
      <w:r w:rsidRPr="00241A70">
        <w:rPr>
          <w:rFonts w:ascii="Century Gothic" w:hAnsi="Century Gothic"/>
          <w:sz w:val="20"/>
          <w:szCs w:val="20"/>
        </w:rPr>
        <w:t xml:space="preserve">rzeglądu, termin jej usunięcia określony zostanie w protokole z </w:t>
      </w:r>
      <w:r w:rsidR="005175A8" w:rsidRPr="00241A70">
        <w:rPr>
          <w:rFonts w:ascii="Century Gothic" w:hAnsi="Century Gothic"/>
          <w:sz w:val="20"/>
          <w:szCs w:val="20"/>
        </w:rPr>
        <w:t>P</w:t>
      </w:r>
      <w:r w:rsidRPr="00241A70">
        <w:rPr>
          <w:rFonts w:ascii="Century Gothic" w:hAnsi="Century Gothic"/>
          <w:sz w:val="20"/>
          <w:szCs w:val="20"/>
        </w:rPr>
        <w:t>rzeglądu .</w:t>
      </w:r>
    </w:p>
    <w:p w14:paraId="76AE9B8D" w14:textId="3537D132" w:rsidR="00241A70" w:rsidRDefault="007A47C5" w:rsidP="00241A70">
      <w:pPr>
        <w:pStyle w:val="Akapitzlist"/>
        <w:numPr>
          <w:ilvl w:val="0"/>
          <w:numId w:val="15"/>
        </w:numPr>
        <w:ind w:left="426" w:hanging="568"/>
        <w:jc w:val="both"/>
        <w:rPr>
          <w:rFonts w:ascii="Century Gothic" w:hAnsi="Century Gothic"/>
          <w:sz w:val="20"/>
          <w:szCs w:val="20"/>
        </w:rPr>
      </w:pPr>
      <w:r w:rsidRPr="00241A70">
        <w:rPr>
          <w:rFonts w:ascii="Century Gothic" w:hAnsi="Century Gothic"/>
          <w:sz w:val="20"/>
          <w:szCs w:val="20"/>
        </w:rPr>
        <w:t xml:space="preserve">Wykonawca </w:t>
      </w:r>
      <w:r w:rsidR="00BB2152" w:rsidRPr="00241A70">
        <w:rPr>
          <w:rFonts w:ascii="Century Gothic" w:hAnsi="Century Gothic"/>
          <w:sz w:val="20"/>
          <w:szCs w:val="20"/>
        </w:rPr>
        <w:t xml:space="preserve">przed rozpoczęciem czynności określonych w ust. 3-4 </w:t>
      </w:r>
      <w:r w:rsidRPr="00241A70">
        <w:rPr>
          <w:rFonts w:ascii="Century Gothic" w:hAnsi="Century Gothic"/>
          <w:sz w:val="20"/>
          <w:szCs w:val="20"/>
        </w:rPr>
        <w:t xml:space="preserve">przedstawi Zamawiającemu polisę ubezpieczeniową, o </w:t>
      </w:r>
      <w:r w:rsidRPr="00150EA7">
        <w:rPr>
          <w:rFonts w:ascii="Century Gothic" w:hAnsi="Century Gothic"/>
          <w:sz w:val="20"/>
          <w:szCs w:val="20"/>
        </w:rPr>
        <w:t xml:space="preserve">której mowa </w:t>
      </w:r>
      <w:r w:rsidR="00BB2152" w:rsidRPr="00150EA7">
        <w:rPr>
          <w:rFonts w:ascii="Century Gothic" w:hAnsi="Century Gothic"/>
          <w:sz w:val="20"/>
          <w:szCs w:val="20"/>
        </w:rPr>
        <w:t xml:space="preserve">w § </w:t>
      </w:r>
      <w:r w:rsidR="00150EA7">
        <w:rPr>
          <w:rFonts w:ascii="Century Gothic" w:hAnsi="Century Gothic"/>
          <w:sz w:val="20"/>
          <w:szCs w:val="20"/>
        </w:rPr>
        <w:t>1</w:t>
      </w:r>
      <w:r w:rsidR="009E1CE4">
        <w:rPr>
          <w:rFonts w:ascii="Century Gothic" w:hAnsi="Century Gothic"/>
          <w:sz w:val="20"/>
          <w:szCs w:val="20"/>
        </w:rPr>
        <w:t>6</w:t>
      </w:r>
      <w:r w:rsidR="00150EA7">
        <w:rPr>
          <w:rFonts w:ascii="Century Gothic" w:hAnsi="Century Gothic"/>
          <w:sz w:val="20"/>
          <w:szCs w:val="20"/>
        </w:rPr>
        <w:t xml:space="preserve"> </w:t>
      </w:r>
      <w:r w:rsidR="006B4BFE">
        <w:rPr>
          <w:rFonts w:ascii="Century Gothic" w:hAnsi="Century Gothic"/>
          <w:sz w:val="20"/>
          <w:szCs w:val="20"/>
        </w:rPr>
        <w:t xml:space="preserve">ust. </w:t>
      </w:r>
      <w:r w:rsidR="000732E7">
        <w:rPr>
          <w:rFonts w:ascii="Century Gothic" w:hAnsi="Century Gothic"/>
          <w:sz w:val="20"/>
          <w:szCs w:val="20"/>
        </w:rPr>
        <w:t>2</w:t>
      </w:r>
      <w:r w:rsidR="006B4BFE">
        <w:rPr>
          <w:rFonts w:ascii="Century Gothic" w:hAnsi="Century Gothic"/>
          <w:sz w:val="20"/>
          <w:szCs w:val="20"/>
        </w:rPr>
        <w:t xml:space="preserve"> pkt 1 </w:t>
      </w:r>
      <w:r w:rsidR="00150EA7">
        <w:rPr>
          <w:rFonts w:ascii="Century Gothic" w:hAnsi="Century Gothic"/>
          <w:sz w:val="20"/>
          <w:szCs w:val="20"/>
        </w:rPr>
        <w:t>OWU.</w:t>
      </w:r>
    </w:p>
    <w:p w14:paraId="35113EE7" w14:textId="604FF674" w:rsidR="007A47C5" w:rsidRPr="00241A70" w:rsidRDefault="007A47C5" w:rsidP="00241A70">
      <w:pPr>
        <w:pStyle w:val="Akapitzlist"/>
        <w:numPr>
          <w:ilvl w:val="0"/>
          <w:numId w:val="15"/>
        </w:numPr>
        <w:ind w:left="426" w:hanging="568"/>
        <w:jc w:val="both"/>
        <w:rPr>
          <w:rFonts w:ascii="Century Gothic" w:hAnsi="Century Gothic"/>
          <w:sz w:val="20"/>
          <w:szCs w:val="20"/>
        </w:rPr>
      </w:pPr>
      <w:r w:rsidRPr="00241A70">
        <w:rPr>
          <w:rFonts w:ascii="Century Gothic" w:hAnsi="Century Gothic"/>
          <w:sz w:val="20"/>
          <w:szCs w:val="20"/>
        </w:rPr>
        <w:t xml:space="preserve">Z każdej naprawy gwarancyjnej zostanie sporządzony pisemny raport (protokół) potwierdzony przez </w:t>
      </w:r>
      <w:r w:rsidR="00BB2152" w:rsidRPr="00241A70">
        <w:rPr>
          <w:rFonts w:ascii="Century Gothic" w:hAnsi="Century Gothic"/>
          <w:sz w:val="20"/>
          <w:szCs w:val="20"/>
        </w:rPr>
        <w:t>Zamawiającego.</w:t>
      </w:r>
    </w:p>
    <w:p w14:paraId="7927215F" w14:textId="77777777" w:rsidR="002C5933" w:rsidRPr="00FA6062" w:rsidRDefault="002C5933" w:rsidP="002C5933">
      <w:pPr>
        <w:spacing w:after="0"/>
        <w:jc w:val="both"/>
        <w:rPr>
          <w:rFonts w:ascii="Century Gothic" w:hAnsi="Century Gothic"/>
          <w:sz w:val="20"/>
          <w:szCs w:val="20"/>
        </w:rPr>
      </w:pPr>
    </w:p>
    <w:p w14:paraId="6D384314" w14:textId="77777777" w:rsidR="002C5933" w:rsidRPr="00025A66" w:rsidRDefault="002C5933" w:rsidP="002C5933">
      <w:pPr>
        <w:spacing w:after="0"/>
        <w:jc w:val="center"/>
        <w:rPr>
          <w:rFonts w:ascii="Century Gothic" w:hAnsi="Century Gothic"/>
          <w:b/>
          <w:sz w:val="20"/>
          <w:szCs w:val="20"/>
        </w:rPr>
      </w:pPr>
      <w:r w:rsidRPr="00025A66">
        <w:rPr>
          <w:rFonts w:ascii="Century Gothic" w:hAnsi="Century Gothic"/>
          <w:b/>
          <w:sz w:val="20"/>
          <w:szCs w:val="20"/>
        </w:rPr>
        <w:t>§ 8</w:t>
      </w:r>
    </w:p>
    <w:p w14:paraId="227242FD" w14:textId="77777777" w:rsidR="002C5933" w:rsidRDefault="002C5933" w:rsidP="002C5933">
      <w:pPr>
        <w:spacing w:after="0"/>
        <w:jc w:val="center"/>
        <w:rPr>
          <w:rFonts w:ascii="Century Gothic" w:hAnsi="Century Gothic"/>
          <w:b/>
          <w:sz w:val="20"/>
          <w:szCs w:val="20"/>
        </w:rPr>
      </w:pPr>
      <w:r w:rsidRPr="005950E2">
        <w:rPr>
          <w:rFonts w:ascii="Century Gothic" w:hAnsi="Century Gothic"/>
          <w:b/>
          <w:sz w:val="20"/>
          <w:szCs w:val="20"/>
        </w:rPr>
        <w:t>Postanowienia końcowe</w:t>
      </w:r>
    </w:p>
    <w:p w14:paraId="62F7DC23" w14:textId="77777777" w:rsidR="001A4210" w:rsidRPr="005950E2" w:rsidRDefault="001A4210" w:rsidP="002C5933">
      <w:pPr>
        <w:spacing w:after="0"/>
        <w:jc w:val="center"/>
        <w:rPr>
          <w:rFonts w:ascii="Century Gothic" w:hAnsi="Century Gothic"/>
          <w:b/>
          <w:sz w:val="20"/>
          <w:szCs w:val="20"/>
        </w:rPr>
      </w:pPr>
    </w:p>
    <w:p w14:paraId="1480ACF8" w14:textId="77777777" w:rsidR="002438B2" w:rsidRPr="005950E2" w:rsidRDefault="002C5933" w:rsidP="00EB5743">
      <w:pPr>
        <w:spacing w:after="0"/>
        <w:ind w:left="142"/>
        <w:jc w:val="both"/>
        <w:rPr>
          <w:rFonts w:ascii="Century Gothic" w:hAnsi="Century Gothic"/>
          <w:sz w:val="20"/>
          <w:szCs w:val="20"/>
        </w:rPr>
      </w:pPr>
      <w:r w:rsidRPr="005950E2">
        <w:rPr>
          <w:rFonts w:ascii="Century Gothic" w:hAnsi="Century Gothic"/>
          <w:sz w:val="20"/>
          <w:szCs w:val="20"/>
        </w:rPr>
        <w:t xml:space="preserve">W zakresie nieuregulowanym niniejszym dokumentem gwarancyjnym, do gwarancji stosuje się odpowiednio przepisy o gwarancji przy umowie sprzedaży. </w:t>
      </w:r>
      <w:r w:rsidR="002438B2" w:rsidRPr="005950E2">
        <w:rPr>
          <w:rFonts w:ascii="Century Gothic" w:hAnsi="Century Gothic"/>
          <w:sz w:val="20"/>
          <w:szCs w:val="20"/>
        </w:rPr>
        <w:t xml:space="preserve"> </w:t>
      </w:r>
    </w:p>
    <w:p w14:paraId="355C6F1F" w14:textId="77777777" w:rsidR="002C5933" w:rsidRPr="005950E2" w:rsidRDefault="002C5933" w:rsidP="002C5933">
      <w:pPr>
        <w:spacing w:after="0"/>
        <w:jc w:val="both"/>
        <w:rPr>
          <w:rFonts w:ascii="Century Gothic" w:hAnsi="Century Gothic"/>
          <w:sz w:val="20"/>
          <w:szCs w:val="20"/>
        </w:rPr>
      </w:pPr>
    </w:p>
    <w:p w14:paraId="361FDB3E" w14:textId="77777777" w:rsidR="002C5933" w:rsidRPr="005950E2" w:rsidRDefault="002C5933" w:rsidP="002C5933">
      <w:pPr>
        <w:spacing w:after="0"/>
        <w:jc w:val="both"/>
        <w:rPr>
          <w:rFonts w:ascii="Century Gothic" w:hAnsi="Century Gothic"/>
          <w:sz w:val="20"/>
          <w:szCs w:val="20"/>
        </w:rPr>
      </w:pPr>
    </w:p>
    <w:p w14:paraId="7F2AB156" w14:textId="77777777" w:rsidR="002C5933" w:rsidRPr="005950E2" w:rsidRDefault="002C5933" w:rsidP="002C5933">
      <w:pPr>
        <w:spacing w:after="0"/>
        <w:jc w:val="both"/>
        <w:rPr>
          <w:rFonts w:ascii="Century Gothic" w:hAnsi="Century Gothic"/>
          <w:sz w:val="20"/>
          <w:szCs w:val="20"/>
        </w:rPr>
      </w:pPr>
      <w:r w:rsidRPr="005950E2">
        <w:rPr>
          <w:rFonts w:ascii="Century Gothic" w:hAnsi="Century Gothic"/>
          <w:sz w:val="20"/>
          <w:szCs w:val="20"/>
        </w:rPr>
        <w:t>Wykonawca:</w:t>
      </w:r>
    </w:p>
    <w:p w14:paraId="23E22BF3" w14:textId="77777777" w:rsidR="002C5933" w:rsidRPr="005950E2" w:rsidRDefault="002C5933" w:rsidP="002C5933">
      <w:pPr>
        <w:spacing w:after="0"/>
        <w:jc w:val="both"/>
        <w:rPr>
          <w:rFonts w:ascii="Century Gothic" w:hAnsi="Century Gothic"/>
          <w:sz w:val="20"/>
          <w:szCs w:val="20"/>
        </w:rPr>
      </w:pPr>
    </w:p>
    <w:p w14:paraId="36BCDEEC" w14:textId="77777777" w:rsidR="002C5933" w:rsidRPr="005950E2" w:rsidRDefault="002C5933" w:rsidP="002C5933">
      <w:pPr>
        <w:spacing w:after="0"/>
        <w:jc w:val="both"/>
        <w:rPr>
          <w:rFonts w:ascii="Century Gothic" w:hAnsi="Century Gothic"/>
          <w:sz w:val="20"/>
          <w:szCs w:val="20"/>
        </w:rPr>
      </w:pPr>
    </w:p>
    <w:p w14:paraId="06C0CED1" w14:textId="77777777" w:rsidR="002C5933" w:rsidRPr="005950E2" w:rsidRDefault="002C5933" w:rsidP="002C5933">
      <w:pPr>
        <w:spacing w:after="0"/>
        <w:jc w:val="both"/>
        <w:rPr>
          <w:rFonts w:ascii="Century Gothic" w:hAnsi="Century Gothic"/>
          <w:sz w:val="20"/>
          <w:szCs w:val="20"/>
        </w:rPr>
      </w:pPr>
    </w:p>
    <w:p w14:paraId="2DCADB8E" w14:textId="27650995" w:rsidR="002C5933" w:rsidRDefault="002C5933" w:rsidP="002C5933">
      <w:pPr>
        <w:spacing w:after="0"/>
        <w:jc w:val="both"/>
        <w:rPr>
          <w:rFonts w:ascii="Century Gothic" w:hAnsi="Century Gothic"/>
          <w:sz w:val="20"/>
          <w:szCs w:val="20"/>
        </w:rPr>
      </w:pPr>
      <w:r w:rsidRPr="005950E2">
        <w:rPr>
          <w:rFonts w:ascii="Century Gothic" w:hAnsi="Century Gothic"/>
          <w:sz w:val="20"/>
          <w:szCs w:val="20"/>
        </w:rPr>
        <w:t>…………………………………</w:t>
      </w:r>
    </w:p>
    <w:p w14:paraId="6A2D6FE5" w14:textId="6C2A8B11" w:rsidR="00926F60" w:rsidRDefault="00926F60" w:rsidP="002C5933">
      <w:pPr>
        <w:spacing w:after="0"/>
        <w:jc w:val="both"/>
        <w:rPr>
          <w:rFonts w:ascii="Century Gothic" w:hAnsi="Century Gothic"/>
          <w:sz w:val="20"/>
          <w:szCs w:val="20"/>
        </w:rPr>
      </w:pPr>
    </w:p>
    <w:p w14:paraId="3725F414" w14:textId="46116221" w:rsidR="00926F60" w:rsidRDefault="00926F60" w:rsidP="002C5933">
      <w:pPr>
        <w:spacing w:after="0"/>
        <w:jc w:val="both"/>
        <w:rPr>
          <w:rFonts w:ascii="Century Gothic" w:hAnsi="Century Gothic"/>
          <w:sz w:val="20"/>
          <w:szCs w:val="20"/>
        </w:rPr>
      </w:pPr>
    </w:p>
    <w:p w14:paraId="70FA52C1" w14:textId="5089EE42" w:rsidR="00926F60" w:rsidRPr="00B77663" w:rsidRDefault="00926F60" w:rsidP="00926F60">
      <w:pPr>
        <w:spacing w:after="0"/>
        <w:jc w:val="both"/>
        <w:rPr>
          <w:rFonts w:ascii="Century Gothic" w:hAnsi="Century Gothic"/>
          <w:b/>
          <w:bCs/>
          <w:sz w:val="20"/>
          <w:szCs w:val="20"/>
        </w:rPr>
      </w:pPr>
      <w:r w:rsidRPr="00B77663">
        <w:rPr>
          <w:rFonts w:ascii="Century Gothic" w:hAnsi="Century Gothic"/>
          <w:b/>
          <w:bCs/>
          <w:sz w:val="20"/>
          <w:szCs w:val="20"/>
        </w:rPr>
        <w:t>Załącznik</w:t>
      </w:r>
      <w:r w:rsidR="004B7B0B" w:rsidRPr="00B77663">
        <w:rPr>
          <w:rFonts w:ascii="Century Gothic" w:hAnsi="Century Gothic"/>
          <w:b/>
          <w:bCs/>
          <w:sz w:val="20"/>
          <w:szCs w:val="20"/>
        </w:rPr>
        <w:t>i:</w:t>
      </w:r>
    </w:p>
    <w:p w14:paraId="23EE750A" w14:textId="39613A37" w:rsidR="00926F60" w:rsidRPr="00B77663" w:rsidRDefault="00F024FC" w:rsidP="00B77663">
      <w:pPr>
        <w:pStyle w:val="Akapitzlist"/>
        <w:numPr>
          <w:ilvl w:val="2"/>
          <w:numId w:val="18"/>
        </w:numPr>
        <w:spacing w:after="0"/>
        <w:ind w:left="567"/>
        <w:jc w:val="both"/>
        <w:rPr>
          <w:rFonts w:ascii="Century Gothic" w:hAnsi="Century Gothic"/>
          <w:sz w:val="20"/>
          <w:szCs w:val="20"/>
        </w:rPr>
      </w:pPr>
      <w:r w:rsidRPr="00B77663">
        <w:rPr>
          <w:rFonts w:ascii="Century Gothic" w:hAnsi="Century Gothic"/>
          <w:b/>
          <w:bCs/>
          <w:sz w:val="20"/>
          <w:szCs w:val="20"/>
        </w:rPr>
        <w:t>nr 2.9.1</w:t>
      </w:r>
      <w:r>
        <w:rPr>
          <w:rFonts w:ascii="Century Gothic" w:hAnsi="Century Gothic"/>
          <w:sz w:val="20"/>
          <w:szCs w:val="20"/>
        </w:rPr>
        <w:t xml:space="preserve"> </w:t>
      </w:r>
      <w:r w:rsidR="00926F60" w:rsidRPr="00B77663">
        <w:rPr>
          <w:rFonts w:ascii="Century Gothic" w:hAnsi="Century Gothic"/>
          <w:sz w:val="20"/>
          <w:szCs w:val="20"/>
        </w:rPr>
        <w:t>Tabelaryczny wykaz elementów (zgodnie z §</w:t>
      </w:r>
      <w:r w:rsidR="005175A8" w:rsidRPr="00B77663">
        <w:rPr>
          <w:rFonts w:ascii="Century Gothic" w:hAnsi="Century Gothic"/>
          <w:sz w:val="20"/>
          <w:szCs w:val="20"/>
        </w:rPr>
        <w:t>9</w:t>
      </w:r>
      <w:r w:rsidR="00926F60" w:rsidRPr="00B77663">
        <w:rPr>
          <w:rFonts w:ascii="Century Gothic" w:hAnsi="Century Gothic"/>
          <w:sz w:val="20"/>
          <w:szCs w:val="20"/>
        </w:rPr>
        <w:t xml:space="preserve"> ust. </w:t>
      </w:r>
      <w:r w:rsidR="005175A8" w:rsidRPr="00B77663">
        <w:rPr>
          <w:rFonts w:ascii="Century Gothic" w:hAnsi="Century Gothic"/>
          <w:sz w:val="20"/>
          <w:szCs w:val="20"/>
        </w:rPr>
        <w:t>5</w:t>
      </w:r>
      <w:r w:rsidR="00926F60" w:rsidRPr="00B77663">
        <w:rPr>
          <w:rFonts w:ascii="Century Gothic" w:hAnsi="Century Gothic"/>
          <w:sz w:val="20"/>
          <w:szCs w:val="20"/>
        </w:rPr>
        <w:t xml:space="preserve"> </w:t>
      </w:r>
      <w:r w:rsidR="005175A8" w:rsidRPr="00B77663">
        <w:rPr>
          <w:rFonts w:ascii="Century Gothic" w:hAnsi="Century Gothic"/>
          <w:sz w:val="20"/>
          <w:szCs w:val="20"/>
        </w:rPr>
        <w:t>OWU</w:t>
      </w:r>
      <w:r w:rsidR="00926F60" w:rsidRPr="00B77663">
        <w:rPr>
          <w:rFonts w:ascii="Century Gothic" w:hAnsi="Century Gothic"/>
          <w:sz w:val="20"/>
          <w:szCs w:val="20"/>
        </w:rPr>
        <w:t>) wraz z wykazem czynności serwisowych, których realizację zapewnia Wykonawca w ramach Umowy</w:t>
      </w:r>
      <w:r w:rsidR="004B7B0B" w:rsidRPr="00B77663">
        <w:rPr>
          <w:rFonts w:ascii="Century Gothic" w:hAnsi="Century Gothic"/>
          <w:sz w:val="20"/>
          <w:szCs w:val="20"/>
        </w:rPr>
        <w:t>,</w:t>
      </w:r>
    </w:p>
    <w:p w14:paraId="0632EFF0" w14:textId="40254C64" w:rsidR="004B7B0B" w:rsidRDefault="00F024FC" w:rsidP="00B77663">
      <w:pPr>
        <w:pStyle w:val="Akapitzlist"/>
        <w:numPr>
          <w:ilvl w:val="2"/>
          <w:numId w:val="18"/>
        </w:numPr>
        <w:spacing w:after="0"/>
        <w:ind w:left="567"/>
        <w:jc w:val="both"/>
        <w:rPr>
          <w:rFonts w:ascii="Century Gothic" w:hAnsi="Century Gothic"/>
          <w:sz w:val="20"/>
          <w:szCs w:val="20"/>
        </w:rPr>
      </w:pPr>
      <w:r w:rsidRPr="00B77663">
        <w:rPr>
          <w:rFonts w:ascii="Century Gothic" w:hAnsi="Century Gothic"/>
          <w:b/>
          <w:bCs/>
          <w:sz w:val="20"/>
          <w:szCs w:val="20"/>
        </w:rPr>
        <w:t>nr 2.9.2</w:t>
      </w:r>
      <w:r>
        <w:rPr>
          <w:rFonts w:ascii="Century Gothic" w:hAnsi="Century Gothic"/>
          <w:sz w:val="20"/>
          <w:szCs w:val="20"/>
        </w:rPr>
        <w:t xml:space="preserve"> </w:t>
      </w:r>
      <w:r w:rsidR="00AF2EC0" w:rsidRPr="00B77663">
        <w:rPr>
          <w:rFonts w:ascii="Century Gothic" w:hAnsi="Century Gothic"/>
          <w:sz w:val="20"/>
          <w:szCs w:val="20"/>
        </w:rPr>
        <w:t>Informacja na temat przeglądów i testów systemów elektronicznej ochrony obiektu Operatora Gazociągów Przesyłowych GAZ-SYSTEM S.A.</w:t>
      </w:r>
    </w:p>
    <w:p w14:paraId="71F06ABF" w14:textId="7114F6E7" w:rsidR="00B77663" w:rsidRDefault="00B77663" w:rsidP="00B77663">
      <w:pPr>
        <w:spacing w:after="0"/>
        <w:jc w:val="both"/>
        <w:rPr>
          <w:rFonts w:ascii="Century Gothic" w:hAnsi="Century Gothic"/>
          <w:sz w:val="20"/>
          <w:szCs w:val="20"/>
        </w:rPr>
      </w:pPr>
    </w:p>
    <w:p w14:paraId="4C50E425" w14:textId="564D2C64" w:rsidR="00B77663" w:rsidRDefault="00B77663" w:rsidP="00B77663">
      <w:pPr>
        <w:spacing w:after="0"/>
        <w:jc w:val="both"/>
        <w:rPr>
          <w:rFonts w:ascii="Century Gothic" w:hAnsi="Century Gothic"/>
          <w:sz w:val="20"/>
          <w:szCs w:val="20"/>
        </w:rPr>
      </w:pPr>
    </w:p>
    <w:p w14:paraId="69ACE712" w14:textId="29298936" w:rsidR="00B77663" w:rsidRDefault="00B77663" w:rsidP="00B77663">
      <w:pPr>
        <w:spacing w:after="0"/>
        <w:jc w:val="both"/>
        <w:rPr>
          <w:rFonts w:ascii="Century Gothic" w:hAnsi="Century Gothic"/>
          <w:sz w:val="20"/>
          <w:szCs w:val="20"/>
        </w:rPr>
      </w:pPr>
    </w:p>
    <w:p w14:paraId="3981B722" w14:textId="405B5703" w:rsidR="00B77663" w:rsidRDefault="00B77663" w:rsidP="00B77663">
      <w:pPr>
        <w:spacing w:after="0"/>
        <w:jc w:val="both"/>
        <w:rPr>
          <w:rFonts w:ascii="Century Gothic" w:hAnsi="Century Gothic"/>
          <w:sz w:val="20"/>
          <w:szCs w:val="20"/>
        </w:rPr>
      </w:pPr>
    </w:p>
    <w:p w14:paraId="0B25E8C2" w14:textId="485F05B6" w:rsidR="00B77663" w:rsidRDefault="00B77663" w:rsidP="00B77663">
      <w:pPr>
        <w:spacing w:after="0"/>
        <w:jc w:val="both"/>
        <w:rPr>
          <w:rFonts w:ascii="Century Gothic" w:hAnsi="Century Gothic"/>
          <w:sz w:val="20"/>
          <w:szCs w:val="20"/>
        </w:rPr>
      </w:pPr>
    </w:p>
    <w:p w14:paraId="006AE98B" w14:textId="208E257B" w:rsidR="00B77663" w:rsidRDefault="00B77663" w:rsidP="00B77663">
      <w:pPr>
        <w:spacing w:after="0"/>
        <w:jc w:val="both"/>
        <w:rPr>
          <w:rFonts w:ascii="Century Gothic" w:hAnsi="Century Gothic"/>
          <w:sz w:val="20"/>
          <w:szCs w:val="20"/>
        </w:rPr>
      </w:pPr>
    </w:p>
    <w:p w14:paraId="0840AB11" w14:textId="33EF5FD0" w:rsidR="00B77663" w:rsidRDefault="00B77663" w:rsidP="00B77663">
      <w:pPr>
        <w:spacing w:after="0"/>
        <w:jc w:val="both"/>
        <w:rPr>
          <w:rFonts w:ascii="Century Gothic" w:hAnsi="Century Gothic"/>
          <w:sz w:val="20"/>
          <w:szCs w:val="20"/>
        </w:rPr>
      </w:pPr>
    </w:p>
    <w:p w14:paraId="013B8C57" w14:textId="6483924C" w:rsidR="00B77663" w:rsidRDefault="00B77663" w:rsidP="00B77663">
      <w:pPr>
        <w:spacing w:after="0"/>
        <w:jc w:val="both"/>
        <w:rPr>
          <w:rFonts w:ascii="Century Gothic" w:hAnsi="Century Gothic"/>
          <w:sz w:val="20"/>
          <w:szCs w:val="20"/>
        </w:rPr>
      </w:pPr>
    </w:p>
    <w:p w14:paraId="26906802" w14:textId="0CF2DBC3" w:rsidR="00B77663" w:rsidRDefault="00B77663" w:rsidP="00B77663">
      <w:pPr>
        <w:spacing w:after="0"/>
        <w:jc w:val="both"/>
        <w:rPr>
          <w:rFonts w:ascii="Century Gothic" w:hAnsi="Century Gothic"/>
          <w:sz w:val="20"/>
          <w:szCs w:val="20"/>
        </w:rPr>
      </w:pPr>
    </w:p>
    <w:p w14:paraId="5BE582CF" w14:textId="0ED8172B" w:rsidR="00B77663" w:rsidRDefault="00B77663" w:rsidP="00B77663">
      <w:pPr>
        <w:spacing w:after="0"/>
        <w:jc w:val="both"/>
        <w:rPr>
          <w:rFonts w:ascii="Century Gothic" w:hAnsi="Century Gothic"/>
          <w:sz w:val="20"/>
          <w:szCs w:val="20"/>
        </w:rPr>
      </w:pPr>
    </w:p>
    <w:p w14:paraId="12FD898A" w14:textId="23924076" w:rsidR="00B77663" w:rsidRDefault="00B77663" w:rsidP="00B77663">
      <w:pPr>
        <w:spacing w:after="0"/>
        <w:jc w:val="both"/>
        <w:rPr>
          <w:rFonts w:ascii="Century Gothic" w:hAnsi="Century Gothic"/>
          <w:sz w:val="20"/>
          <w:szCs w:val="20"/>
        </w:rPr>
      </w:pPr>
    </w:p>
    <w:p w14:paraId="3CBFB3BA" w14:textId="215EBDA4" w:rsidR="00B77663" w:rsidRDefault="00B77663" w:rsidP="00B77663">
      <w:pPr>
        <w:spacing w:after="0"/>
        <w:jc w:val="both"/>
        <w:rPr>
          <w:rFonts w:ascii="Century Gothic" w:hAnsi="Century Gothic"/>
          <w:sz w:val="20"/>
          <w:szCs w:val="20"/>
        </w:rPr>
      </w:pPr>
    </w:p>
    <w:p w14:paraId="4A9DF29A" w14:textId="2870D65D" w:rsidR="00B77663" w:rsidRDefault="00B77663" w:rsidP="00B77663">
      <w:pPr>
        <w:spacing w:after="0"/>
        <w:jc w:val="both"/>
        <w:rPr>
          <w:rFonts w:ascii="Century Gothic" w:hAnsi="Century Gothic"/>
          <w:sz w:val="20"/>
          <w:szCs w:val="20"/>
        </w:rPr>
      </w:pPr>
    </w:p>
    <w:p w14:paraId="0BDC6E27" w14:textId="227A82C5" w:rsidR="00B77663" w:rsidRDefault="00B77663" w:rsidP="00B77663">
      <w:pPr>
        <w:spacing w:after="0"/>
        <w:jc w:val="both"/>
        <w:rPr>
          <w:rFonts w:ascii="Century Gothic" w:hAnsi="Century Gothic"/>
          <w:sz w:val="20"/>
          <w:szCs w:val="20"/>
        </w:rPr>
      </w:pPr>
    </w:p>
    <w:p w14:paraId="50F786AC" w14:textId="42F65CC9" w:rsidR="00B77663" w:rsidRDefault="00B77663" w:rsidP="00B77663">
      <w:pPr>
        <w:spacing w:after="0"/>
        <w:jc w:val="both"/>
        <w:rPr>
          <w:rFonts w:ascii="Century Gothic" w:hAnsi="Century Gothic"/>
          <w:sz w:val="20"/>
          <w:szCs w:val="20"/>
        </w:rPr>
      </w:pPr>
    </w:p>
    <w:p w14:paraId="00525EDE" w14:textId="730E27F0" w:rsidR="00B77663" w:rsidRDefault="00B77663" w:rsidP="00B77663">
      <w:pPr>
        <w:spacing w:after="0"/>
        <w:jc w:val="both"/>
        <w:rPr>
          <w:rFonts w:ascii="Century Gothic" w:hAnsi="Century Gothic"/>
          <w:sz w:val="20"/>
          <w:szCs w:val="20"/>
        </w:rPr>
      </w:pPr>
    </w:p>
    <w:p w14:paraId="011F125C" w14:textId="20101224" w:rsidR="00B77663" w:rsidRDefault="00B77663" w:rsidP="00B77663">
      <w:pPr>
        <w:spacing w:after="0"/>
        <w:jc w:val="both"/>
        <w:rPr>
          <w:rFonts w:ascii="Century Gothic" w:hAnsi="Century Gothic"/>
          <w:sz w:val="20"/>
          <w:szCs w:val="20"/>
        </w:rPr>
      </w:pPr>
    </w:p>
    <w:p w14:paraId="2394A3D5" w14:textId="185DDC90" w:rsidR="00B77663" w:rsidRDefault="00B77663" w:rsidP="00B77663">
      <w:pPr>
        <w:spacing w:after="0"/>
        <w:jc w:val="both"/>
        <w:rPr>
          <w:rFonts w:ascii="Century Gothic" w:hAnsi="Century Gothic"/>
          <w:sz w:val="20"/>
          <w:szCs w:val="20"/>
        </w:rPr>
      </w:pPr>
    </w:p>
    <w:p w14:paraId="63E348A7" w14:textId="21672A0A" w:rsidR="00B77663" w:rsidRDefault="00B77663" w:rsidP="00B77663">
      <w:pPr>
        <w:spacing w:after="0"/>
        <w:jc w:val="both"/>
        <w:rPr>
          <w:rFonts w:ascii="Century Gothic" w:hAnsi="Century Gothic"/>
          <w:sz w:val="20"/>
          <w:szCs w:val="20"/>
        </w:rPr>
      </w:pPr>
    </w:p>
    <w:p w14:paraId="0DC48B11" w14:textId="4817BEF3" w:rsidR="00B77663" w:rsidRDefault="00B77663" w:rsidP="00B77663">
      <w:pPr>
        <w:spacing w:after="0"/>
        <w:jc w:val="both"/>
        <w:rPr>
          <w:rFonts w:ascii="Century Gothic" w:hAnsi="Century Gothic"/>
          <w:sz w:val="20"/>
          <w:szCs w:val="20"/>
        </w:rPr>
      </w:pPr>
    </w:p>
    <w:p w14:paraId="52055DD2" w14:textId="32ED308F" w:rsidR="00B77663" w:rsidRDefault="00B77663" w:rsidP="00B77663">
      <w:pPr>
        <w:spacing w:after="0"/>
        <w:jc w:val="both"/>
        <w:rPr>
          <w:rFonts w:ascii="Century Gothic" w:hAnsi="Century Gothic"/>
          <w:sz w:val="20"/>
          <w:szCs w:val="20"/>
        </w:rPr>
      </w:pPr>
    </w:p>
    <w:p w14:paraId="15481524" w14:textId="77777777" w:rsidR="00B77663" w:rsidRPr="001E20CC" w:rsidRDefault="00B77663" w:rsidP="00415D69">
      <w:pPr>
        <w:spacing w:after="0"/>
        <w:jc w:val="both"/>
        <w:rPr>
          <w:rFonts w:ascii="Century Gothic" w:hAnsi="Century Gothic"/>
          <w:b/>
          <w:bCs/>
          <w:sz w:val="24"/>
          <w:szCs w:val="24"/>
        </w:rPr>
      </w:pPr>
      <w:r w:rsidRPr="001E20CC">
        <w:rPr>
          <w:rFonts w:ascii="Century Gothic" w:hAnsi="Century Gothic"/>
          <w:b/>
          <w:bCs/>
          <w:sz w:val="24"/>
          <w:szCs w:val="24"/>
        </w:rPr>
        <w:t xml:space="preserve">Załącznik nr 2.9.2 do Dokumentu </w:t>
      </w:r>
      <w:r>
        <w:rPr>
          <w:rFonts w:ascii="Century Gothic" w:hAnsi="Century Gothic"/>
          <w:b/>
          <w:bCs/>
          <w:sz w:val="24"/>
          <w:szCs w:val="24"/>
        </w:rPr>
        <w:t>g</w:t>
      </w:r>
      <w:r w:rsidRPr="001E20CC">
        <w:rPr>
          <w:rFonts w:ascii="Century Gothic" w:hAnsi="Century Gothic"/>
          <w:b/>
          <w:bCs/>
          <w:sz w:val="24"/>
          <w:szCs w:val="24"/>
        </w:rPr>
        <w:t xml:space="preserve">warancyjnego </w:t>
      </w:r>
    </w:p>
    <w:p w14:paraId="095FBF41" w14:textId="77777777" w:rsidR="00B77663" w:rsidRDefault="00B77663" w:rsidP="00415D69">
      <w:pPr>
        <w:spacing w:after="0"/>
        <w:jc w:val="both"/>
        <w:rPr>
          <w:rFonts w:ascii="Century Gothic" w:hAnsi="Century Gothic"/>
          <w:b/>
          <w:bCs/>
          <w:sz w:val="24"/>
          <w:szCs w:val="24"/>
        </w:rPr>
      </w:pPr>
    </w:p>
    <w:p w14:paraId="3938C46E" w14:textId="77777777" w:rsidR="00B77663" w:rsidRDefault="00B77663" w:rsidP="00415D69">
      <w:pPr>
        <w:spacing w:after="0"/>
        <w:jc w:val="both"/>
        <w:rPr>
          <w:rFonts w:ascii="Century Gothic" w:hAnsi="Century Gothic"/>
          <w:b/>
          <w:bCs/>
          <w:sz w:val="24"/>
          <w:szCs w:val="24"/>
        </w:rPr>
      </w:pPr>
    </w:p>
    <w:p w14:paraId="51D4830E" w14:textId="77777777" w:rsidR="00B77663" w:rsidRPr="00CA30F1" w:rsidRDefault="00B77663" w:rsidP="00415D69">
      <w:pPr>
        <w:autoSpaceDE w:val="0"/>
        <w:autoSpaceDN w:val="0"/>
        <w:spacing w:before="40" w:after="40" w:line="240" w:lineRule="auto"/>
        <w:jc w:val="both"/>
        <w:rPr>
          <w:rFonts w:ascii="Century Gothic" w:hAnsi="Century Gothic"/>
          <w:b/>
          <w:bCs/>
          <w:u w:val="single"/>
        </w:rPr>
      </w:pPr>
      <w:bookmarkStart w:id="3" w:name="_Hlk86741788"/>
      <w:r w:rsidRPr="00CA30F1">
        <w:rPr>
          <w:rFonts w:ascii="Century Gothic" w:hAnsi="Century Gothic" w:cs="Times New Roman"/>
          <w:b/>
          <w:bCs/>
          <w:u w:val="single"/>
        </w:rPr>
        <w:t xml:space="preserve">Informacja na temat </w:t>
      </w:r>
      <w:r w:rsidRPr="00A54191">
        <w:rPr>
          <w:rFonts w:ascii="Century Gothic" w:hAnsi="Century Gothic" w:cs="Times New Roman"/>
          <w:b/>
          <w:bCs/>
          <w:u w:val="single"/>
        </w:rPr>
        <w:t xml:space="preserve">dodatkowych </w:t>
      </w:r>
      <w:r w:rsidRPr="00CA30F1">
        <w:rPr>
          <w:rFonts w:ascii="Century Gothic" w:hAnsi="Century Gothic" w:cs="Times New Roman"/>
          <w:b/>
          <w:bCs/>
          <w:u w:val="single"/>
        </w:rPr>
        <w:t>przeglądów i testów systemów elektronicznej ochrony obiektu Operatora Gazociągów Przesyłowych GAZ-SYSTEM S.A.</w:t>
      </w:r>
      <w:r w:rsidRPr="00CA30F1">
        <w:rPr>
          <w:rFonts w:ascii="Century Gothic" w:hAnsi="Century Gothic" w:cs="Segoe UI"/>
          <w:b/>
          <w:bCs/>
          <w:color w:val="000000"/>
          <w:sz w:val="20"/>
          <w:szCs w:val="20"/>
          <w:u w:val="single"/>
        </w:rPr>
        <w:t xml:space="preserve"> </w:t>
      </w:r>
    </w:p>
    <w:bookmarkEnd w:id="3"/>
    <w:p w14:paraId="60B49AC8" w14:textId="77777777" w:rsidR="00B77663" w:rsidRDefault="00B77663" w:rsidP="00415D69">
      <w:pPr>
        <w:spacing w:after="0"/>
        <w:jc w:val="both"/>
      </w:pPr>
    </w:p>
    <w:p w14:paraId="0BA2DDAD" w14:textId="77777777" w:rsidR="00B77663" w:rsidRDefault="00B77663" w:rsidP="004704D0">
      <w:pPr>
        <w:jc w:val="both"/>
        <w:rPr>
          <w:sz w:val="20"/>
          <w:szCs w:val="20"/>
        </w:rPr>
      </w:pPr>
    </w:p>
    <w:p w14:paraId="021EE25C" w14:textId="77777777" w:rsidR="00B77663" w:rsidRPr="00CA30F1" w:rsidRDefault="00B77663" w:rsidP="00415D69">
      <w:pPr>
        <w:pStyle w:val="Default"/>
        <w:jc w:val="both"/>
        <w:rPr>
          <w:b/>
          <w:bCs/>
          <w:sz w:val="20"/>
          <w:szCs w:val="20"/>
        </w:rPr>
      </w:pPr>
      <w:r w:rsidRPr="00CA30F1">
        <w:rPr>
          <w:b/>
          <w:bCs/>
          <w:sz w:val="20"/>
          <w:szCs w:val="20"/>
        </w:rPr>
        <w:t xml:space="preserve">Definicje i skróty </w:t>
      </w:r>
    </w:p>
    <w:p w14:paraId="75DE92D9" w14:textId="77777777" w:rsidR="00B77663" w:rsidRPr="00CA30F1" w:rsidRDefault="00B77663" w:rsidP="00415D69">
      <w:pPr>
        <w:pStyle w:val="Default"/>
        <w:jc w:val="both"/>
        <w:rPr>
          <w:b/>
          <w:bCs/>
          <w:sz w:val="20"/>
          <w:szCs w:val="20"/>
        </w:rPr>
      </w:pPr>
    </w:p>
    <w:p w14:paraId="76B48E36" w14:textId="77777777" w:rsidR="00B77663" w:rsidRPr="00CA30F1" w:rsidRDefault="00B77663" w:rsidP="00415D69">
      <w:pPr>
        <w:pStyle w:val="Default"/>
        <w:jc w:val="both"/>
        <w:rPr>
          <w:sz w:val="20"/>
          <w:szCs w:val="20"/>
        </w:rPr>
      </w:pPr>
    </w:p>
    <w:p w14:paraId="07C09672" w14:textId="77777777" w:rsidR="00B77663" w:rsidRDefault="00B77663" w:rsidP="00415D69">
      <w:pPr>
        <w:pStyle w:val="Default"/>
        <w:jc w:val="both"/>
        <w:rPr>
          <w:sz w:val="20"/>
          <w:szCs w:val="20"/>
        </w:rPr>
      </w:pPr>
      <w:r w:rsidRPr="00CA30F1">
        <w:rPr>
          <w:b/>
          <w:bCs/>
          <w:sz w:val="20"/>
          <w:szCs w:val="20"/>
        </w:rPr>
        <w:t>Autoryzowane podmioty serwisowe</w:t>
      </w:r>
      <w:r>
        <w:rPr>
          <w:sz w:val="20"/>
          <w:szCs w:val="20"/>
        </w:rPr>
        <w:t xml:space="preserve"> - </w:t>
      </w:r>
      <w:r w:rsidRPr="00CA30F1">
        <w:rPr>
          <w:sz w:val="20"/>
          <w:szCs w:val="20"/>
        </w:rPr>
        <w:t>Osoby posiadające odpowiednie uprawnienia oraz przeszkolenie producenta w zakresie wykonywania przeglądów danych systemów</w:t>
      </w:r>
      <w:r>
        <w:rPr>
          <w:sz w:val="20"/>
          <w:szCs w:val="20"/>
        </w:rPr>
        <w:t>.</w:t>
      </w:r>
    </w:p>
    <w:p w14:paraId="02584B64" w14:textId="77777777" w:rsidR="00B77663" w:rsidRDefault="00B77663" w:rsidP="00415D69">
      <w:pPr>
        <w:pStyle w:val="Default"/>
        <w:jc w:val="both"/>
        <w:rPr>
          <w:sz w:val="20"/>
          <w:szCs w:val="20"/>
        </w:rPr>
      </w:pPr>
    </w:p>
    <w:p w14:paraId="1050E2BE" w14:textId="77777777" w:rsidR="00B77663" w:rsidRDefault="00B77663" w:rsidP="00415D69">
      <w:pPr>
        <w:jc w:val="both"/>
        <w:rPr>
          <w:rFonts w:ascii="Century Gothic" w:hAnsi="Century Gothic"/>
          <w:sz w:val="20"/>
          <w:szCs w:val="20"/>
        </w:rPr>
      </w:pPr>
      <w:r w:rsidRPr="00CA30F1">
        <w:rPr>
          <w:rFonts w:ascii="Century Gothic" w:hAnsi="Century Gothic"/>
          <w:b/>
          <w:bCs/>
          <w:sz w:val="20"/>
          <w:szCs w:val="20"/>
        </w:rPr>
        <w:t>Elektroniczny System Ewidencji Kluczy (ESEK) -</w:t>
      </w:r>
      <w:r w:rsidRPr="00CA30F1">
        <w:rPr>
          <w:rFonts w:ascii="Century Gothic" w:hAnsi="Century Gothic"/>
          <w:sz w:val="20"/>
          <w:szCs w:val="20"/>
        </w:rPr>
        <w:t xml:space="preserve"> zespół urządzeń elektronicznych oraz mechanicznych, których działanie ma na celu ewidencjonowanie pobierania/zdawania kluczy do budynków/pomieszczeń Obiektu, nadawanie uprawnień użytkownikom oraz nadzór ich wykorzystania</w:t>
      </w:r>
    </w:p>
    <w:p w14:paraId="0A175B56" w14:textId="77777777" w:rsidR="00B77663" w:rsidRPr="00CA30F1" w:rsidRDefault="00B77663" w:rsidP="00415D69">
      <w:pPr>
        <w:jc w:val="both"/>
        <w:rPr>
          <w:rFonts w:ascii="Century Gothic" w:hAnsi="Century Gothic"/>
          <w:sz w:val="20"/>
          <w:szCs w:val="20"/>
        </w:rPr>
      </w:pPr>
      <w:r w:rsidRPr="00CA30F1">
        <w:rPr>
          <w:rFonts w:ascii="Century Gothic" w:hAnsi="Century Gothic"/>
          <w:b/>
          <w:bCs/>
          <w:sz w:val="20"/>
          <w:szCs w:val="20"/>
        </w:rPr>
        <w:t xml:space="preserve">Kierownik komórki organizacyjnej Pionu Bezpieczeństwa właściwej dla danego obiektu/ </w:t>
      </w:r>
      <w:r>
        <w:rPr>
          <w:rFonts w:ascii="Century Gothic" w:hAnsi="Century Gothic"/>
          <w:b/>
          <w:bCs/>
          <w:sz w:val="20"/>
          <w:szCs w:val="20"/>
        </w:rPr>
        <w:t>K</w:t>
      </w:r>
      <w:r w:rsidRPr="00CA30F1">
        <w:rPr>
          <w:rFonts w:ascii="Century Gothic" w:hAnsi="Century Gothic"/>
          <w:b/>
          <w:bCs/>
          <w:sz w:val="20"/>
          <w:szCs w:val="20"/>
        </w:rPr>
        <w:t xml:space="preserve">ierownik  </w:t>
      </w:r>
      <w:r w:rsidRPr="00CA30F1">
        <w:rPr>
          <w:rFonts w:ascii="Century Gothic" w:hAnsi="Century Gothic"/>
          <w:sz w:val="20"/>
          <w:szCs w:val="20"/>
        </w:rPr>
        <w:t xml:space="preserve">– kierownik komórki Pionu Bezpieczeństwa, realizującej zadania w obszarze bezpieczeństwa fizycznego  lub osoba przez niego wskazana. </w:t>
      </w:r>
    </w:p>
    <w:p w14:paraId="3D17A139" w14:textId="77777777" w:rsidR="00B77663" w:rsidRDefault="00B77663" w:rsidP="00415D69">
      <w:pPr>
        <w:pStyle w:val="Default"/>
        <w:jc w:val="both"/>
        <w:rPr>
          <w:sz w:val="20"/>
          <w:szCs w:val="20"/>
        </w:rPr>
      </w:pPr>
      <w:r w:rsidRPr="00CA30F1">
        <w:rPr>
          <w:b/>
          <w:bCs/>
          <w:sz w:val="20"/>
          <w:szCs w:val="20"/>
        </w:rPr>
        <w:t xml:space="preserve">Osoba wykonująca prace </w:t>
      </w:r>
      <w:r w:rsidRPr="00CA30F1">
        <w:rPr>
          <w:sz w:val="20"/>
          <w:szCs w:val="20"/>
        </w:rPr>
        <w:t>– osoba wyznaczona przez wykonawcę  w celu dokonania przeglądów i testów określonych w załączniku</w:t>
      </w:r>
      <w:r>
        <w:rPr>
          <w:sz w:val="20"/>
          <w:szCs w:val="20"/>
        </w:rPr>
        <w:t>.</w:t>
      </w:r>
    </w:p>
    <w:p w14:paraId="4E90DD46" w14:textId="77777777" w:rsidR="00B77663" w:rsidRPr="00CA30F1" w:rsidRDefault="00B77663" w:rsidP="00415D69">
      <w:pPr>
        <w:pStyle w:val="Default"/>
        <w:jc w:val="both"/>
        <w:rPr>
          <w:sz w:val="20"/>
          <w:szCs w:val="20"/>
        </w:rPr>
      </w:pPr>
    </w:p>
    <w:p w14:paraId="2685B0E8" w14:textId="77777777" w:rsidR="00B77663" w:rsidRDefault="00B77663" w:rsidP="00415D69">
      <w:pPr>
        <w:pStyle w:val="Default"/>
        <w:jc w:val="both"/>
        <w:rPr>
          <w:sz w:val="20"/>
          <w:szCs w:val="20"/>
        </w:rPr>
      </w:pPr>
      <w:r w:rsidRPr="00CA30F1">
        <w:rPr>
          <w:b/>
          <w:bCs/>
          <w:sz w:val="20"/>
          <w:szCs w:val="20"/>
        </w:rPr>
        <w:t>Przegląd</w:t>
      </w:r>
      <w:r w:rsidRPr="00CA30F1">
        <w:rPr>
          <w:sz w:val="20"/>
          <w:szCs w:val="20"/>
        </w:rPr>
        <w:t>, zespół działań technicznych mających na celu sprawdzenie i ocenę stanu technicznego systemu lub urządzenia oraz utrzymanie sprawności elementu systemu zgodnie z dokumentacją producentów</w:t>
      </w:r>
      <w:r w:rsidRPr="00CA30F1" w:rsidDel="00B30C4B">
        <w:rPr>
          <w:sz w:val="20"/>
          <w:szCs w:val="20"/>
        </w:rPr>
        <w:t xml:space="preserve"> </w:t>
      </w:r>
    </w:p>
    <w:p w14:paraId="71E06C06" w14:textId="77777777" w:rsidR="00B77663" w:rsidRPr="00A54191" w:rsidRDefault="00B77663" w:rsidP="00415D69">
      <w:pPr>
        <w:pStyle w:val="Default"/>
        <w:jc w:val="both"/>
        <w:rPr>
          <w:sz w:val="20"/>
          <w:szCs w:val="20"/>
        </w:rPr>
      </w:pPr>
    </w:p>
    <w:p w14:paraId="499D27C7" w14:textId="25B22EDE" w:rsidR="00B77663" w:rsidRPr="00A54191" w:rsidRDefault="00B77663" w:rsidP="00415D69">
      <w:pPr>
        <w:pStyle w:val="Default"/>
        <w:jc w:val="both"/>
        <w:rPr>
          <w:sz w:val="20"/>
          <w:szCs w:val="20"/>
        </w:rPr>
      </w:pPr>
      <w:r w:rsidRPr="00A54191">
        <w:rPr>
          <w:b/>
          <w:bCs/>
          <w:sz w:val="20"/>
          <w:szCs w:val="20"/>
        </w:rPr>
        <w:t>Regulamin</w:t>
      </w:r>
      <w:r w:rsidRPr="00A54191">
        <w:rPr>
          <w:sz w:val="20"/>
          <w:szCs w:val="20"/>
        </w:rPr>
        <w:t xml:space="preserve">- Regulamin przeglądów i konserwacji systemów elektronicznej ochrony obiektów Operatora Gazociągów Przesyłowych S.A. </w:t>
      </w:r>
    </w:p>
    <w:p w14:paraId="2D0BD20A" w14:textId="77777777" w:rsidR="00B77663" w:rsidRPr="00CA30F1" w:rsidRDefault="00B77663" w:rsidP="00415D69">
      <w:pPr>
        <w:pStyle w:val="Default"/>
        <w:jc w:val="both"/>
        <w:rPr>
          <w:sz w:val="20"/>
          <w:szCs w:val="20"/>
        </w:rPr>
      </w:pPr>
    </w:p>
    <w:p w14:paraId="39858DD1" w14:textId="77777777" w:rsidR="00B77663" w:rsidRDefault="00B77663" w:rsidP="00415D69">
      <w:pPr>
        <w:pStyle w:val="Default"/>
        <w:jc w:val="both"/>
        <w:rPr>
          <w:sz w:val="20"/>
          <w:szCs w:val="20"/>
        </w:rPr>
      </w:pPr>
      <w:r w:rsidRPr="00CA30F1">
        <w:rPr>
          <w:b/>
          <w:bCs/>
          <w:sz w:val="20"/>
          <w:szCs w:val="20"/>
        </w:rPr>
        <w:t xml:space="preserve">SEOO </w:t>
      </w:r>
      <w:r w:rsidRPr="00CA30F1">
        <w:rPr>
          <w:sz w:val="20"/>
          <w:szCs w:val="20"/>
        </w:rPr>
        <w:t xml:space="preserve">– system elektronicznej ochrony obiektu. </w:t>
      </w:r>
    </w:p>
    <w:p w14:paraId="539E7001" w14:textId="77777777" w:rsidR="00B77663" w:rsidRPr="00CA30F1" w:rsidRDefault="00B77663" w:rsidP="00415D69">
      <w:pPr>
        <w:pStyle w:val="Default"/>
        <w:jc w:val="both"/>
        <w:rPr>
          <w:sz w:val="20"/>
          <w:szCs w:val="20"/>
        </w:rPr>
      </w:pPr>
    </w:p>
    <w:p w14:paraId="003BB17B" w14:textId="77777777" w:rsidR="00B77663" w:rsidRPr="00CA30F1" w:rsidRDefault="00B77663" w:rsidP="004704D0">
      <w:pPr>
        <w:jc w:val="both"/>
        <w:rPr>
          <w:rFonts w:ascii="Century Gothic" w:hAnsi="Century Gothic"/>
          <w:sz w:val="20"/>
          <w:szCs w:val="20"/>
        </w:rPr>
      </w:pPr>
      <w:r w:rsidRPr="00CA30F1">
        <w:rPr>
          <w:rFonts w:ascii="Century Gothic" w:hAnsi="Century Gothic"/>
          <w:b/>
          <w:bCs/>
          <w:sz w:val="20"/>
          <w:szCs w:val="20"/>
        </w:rPr>
        <w:t xml:space="preserve">System Kontroli Dostępu </w:t>
      </w:r>
      <w:r>
        <w:rPr>
          <w:rFonts w:ascii="Century Gothic" w:hAnsi="Century Gothic"/>
          <w:b/>
          <w:bCs/>
          <w:sz w:val="20"/>
          <w:szCs w:val="20"/>
        </w:rPr>
        <w:t xml:space="preserve">(SKD) </w:t>
      </w:r>
      <w:r w:rsidRPr="00CA30F1">
        <w:rPr>
          <w:rFonts w:ascii="Century Gothic" w:hAnsi="Century Gothic"/>
          <w:sz w:val="20"/>
          <w:szCs w:val="20"/>
        </w:rPr>
        <w:t>- zespół wzajemnie powiązanych urządzeń elektronicznych</w:t>
      </w:r>
      <w:r>
        <w:rPr>
          <w:rFonts w:ascii="Century Gothic" w:hAnsi="Century Gothic"/>
          <w:sz w:val="20"/>
          <w:szCs w:val="20"/>
        </w:rPr>
        <w:t xml:space="preserve"> </w:t>
      </w:r>
      <w:r w:rsidRPr="00CA30F1">
        <w:rPr>
          <w:rFonts w:ascii="Century Gothic" w:hAnsi="Century Gothic"/>
          <w:sz w:val="20"/>
          <w:szCs w:val="20"/>
        </w:rPr>
        <w:t>i mechanicznych, których zadaniem jest zarządzanie dostępem do poszczególnych stref/podstref i pomieszczeń zlokalizowanych na terenie obiektu oraz uniemożliwienie dostępu osobom nieuprawnionym. (w skrócie SKD).</w:t>
      </w:r>
    </w:p>
    <w:p w14:paraId="0D146A5E" w14:textId="77777777" w:rsidR="00B77663" w:rsidRDefault="00B77663" w:rsidP="00415D69">
      <w:pPr>
        <w:pStyle w:val="Default"/>
        <w:jc w:val="both"/>
        <w:rPr>
          <w:sz w:val="20"/>
          <w:szCs w:val="20"/>
        </w:rPr>
      </w:pPr>
      <w:r w:rsidRPr="00CA30F1">
        <w:rPr>
          <w:b/>
          <w:bCs/>
          <w:sz w:val="20"/>
          <w:szCs w:val="20"/>
        </w:rPr>
        <w:t xml:space="preserve">System Monitoringu Wizyjnego </w:t>
      </w:r>
      <w:r>
        <w:rPr>
          <w:b/>
          <w:bCs/>
          <w:sz w:val="20"/>
          <w:szCs w:val="20"/>
        </w:rPr>
        <w:t xml:space="preserve">(CCTV) </w:t>
      </w:r>
      <w:r w:rsidRPr="00CA30F1">
        <w:rPr>
          <w:sz w:val="20"/>
          <w:szCs w:val="20"/>
        </w:rPr>
        <w:t xml:space="preserve">- elektroniczny system obserwacji i rejestracji obrazu z terenu obiektów służący ochronie osób i mienia, zwany też Systemem Telewizji Przemysłowej. </w:t>
      </w:r>
    </w:p>
    <w:p w14:paraId="634151D8" w14:textId="77777777" w:rsidR="00B77663" w:rsidRPr="00CA30F1" w:rsidRDefault="00B77663" w:rsidP="00415D69">
      <w:pPr>
        <w:pStyle w:val="Default"/>
        <w:jc w:val="both"/>
        <w:rPr>
          <w:sz w:val="20"/>
          <w:szCs w:val="20"/>
        </w:rPr>
      </w:pPr>
    </w:p>
    <w:p w14:paraId="5BEDAE70" w14:textId="77777777" w:rsidR="00B77663" w:rsidRDefault="00B77663" w:rsidP="00415D69">
      <w:pPr>
        <w:pStyle w:val="Default"/>
        <w:jc w:val="both"/>
        <w:rPr>
          <w:sz w:val="20"/>
          <w:szCs w:val="20"/>
        </w:rPr>
      </w:pPr>
      <w:r w:rsidRPr="00CA30F1">
        <w:rPr>
          <w:b/>
          <w:bCs/>
          <w:sz w:val="20"/>
          <w:szCs w:val="20"/>
        </w:rPr>
        <w:t>System Ochrony Obwodowej</w:t>
      </w:r>
      <w:r>
        <w:rPr>
          <w:b/>
          <w:bCs/>
          <w:sz w:val="20"/>
          <w:szCs w:val="20"/>
        </w:rPr>
        <w:t xml:space="preserve"> (SOO)</w:t>
      </w:r>
      <w:r w:rsidRPr="00CA30F1">
        <w:rPr>
          <w:b/>
          <w:bCs/>
          <w:sz w:val="20"/>
          <w:szCs w:val="20"/>
        </w:rPr>
        <w:t xml:space="preserve"> </w:t>
      </w:r>
      <w:r w:rsidRPr="00CA30F1">
        <w:rPr>
          <w:sz w:val="20"/>
          <w:szCs w:val="20"/>
        </w:rPr>
        <w:t xml:space="preserve">– specjalistyczne systemy bezpieczeństwa technicznego, zabezpieczenia i bariery mechaniczne, oświetlenie oraz rozwiązania organizacyjno-techniczne służące wykrywaniu naruszenia granicy obszaru chronionego. </w:t>
      </w:r>
    </w:p>
    <w:p w14:paraId="4849ED95" w14:textId="77777777" w:rsidR="00B77663" w:rsidRPr="00CA30F1" w:rsidRDefault="00B77663" w:rsidP="00415D69">
      <w:pPr>
        <w:pStyle w:val="Default"/>
        <w:jc w:val="both"/>
        <w:rPr>
          <w:sz w:val="20"/>
          <w:szCs w:val="20"/>
        </w:rPr>
      </w:pPr>
    </w:p>
    <w:p w14:paraId="572C4060" w14:textId="77777777" w:rsidR="00B77663" w:rsidRPr="00CA30F1" w:rsidRDefault="00B77663" w:rsidP="00415D69">
      <w:pPr>
        <w:pStyle w:val="Default"/>
        <w:jc w:val="both"/>
        <w:rPr>
          <w:sz w:val="20"/>
          <w:szCs w:val="20"/>
        </w:rPr>
      </w:pPr>
      <w:r w:rsidRPr="00CA30F1">
        <w:rPr>
          <w:b/>
          <w:bCs/>
          <w:sz w:val="20"/>
          <w:szCs w:val="20"/>
        </w:rPr>
        <w:t>System Sygnalizacji Włamania i Napadu</w:t>
      </w:r>
      <w:r>
        <w:rPr>
          <w:b/>
          <w:bCs/>
          <w:sz w:val="20"/>
          <w:szCs w:val="20"/>
        </w:rPr>
        <w:t xml:space="preserve"> (</w:t>
      </w:r>
      <w:proofErr w:type="spellStart"/>
      <w:r>
        <w:rPr>
          <w:b/>
          <w:bCs/>
          <w:sz w:val="20"/>
          <w:szCs w:val="20"/>
        </w:rPr>
        <w:t>SSWiN</w:t>
      </w:r>
      <w:proofErr w:type="spellEnd"/>
      <w:r>
        <w:rPr>
          <w:b/>
          <w:bCs/>
          <w:sz w:val="20"/>
          <w:szCs w:val="20"/>
        </w:rPr>
        <w:t>)</w:t>
      </w:r>
      <w:r w:rsidRPr="00CA30F1">
        <w:rPr>
          <w:b/>
          <w:bCs/>
          <w:sz w:val="20"/>
          <w:szCs w:val="20"/>
        </w:rPr>
        <w:t xml:space="preserve"> </w:t>
      </w:r>
      <w:r w:rsidRPr="00CA30F1">
        <w:rPr>
          <w:sz w:val="20"/>
          <w:szCs w:val="20"/>
        </w:rPr>
        <w:t xml:space="preserve">- elektroniczny system wykrywający i sygnalizujący niebezpieczeństwo polegające na pojawieniu się na terenie obiektów osób nieuprawnionych. </w:t>
      </w:r>
    </w:p>
    <w:p w14:paraId="57AE7525" w14:textId="77777777" w:rsidR="00B77663" w:rsidRPr="00CA30F1" w:rsidRDefault="00B77663" w:rsidP="00415D69">
      <w:pPr>
        <w:pStyle w:val="Default"/>
        <w:jc w:val="both"/>
        <w:rPr>
          <w:sz w:val="20"/>
          <w:szCs w:val="20"/>
        </w:rPr>
      </w:pPr>
    </w:p>
    <w:p w14:paraId="5AD0F737" w14:textId="77777777" w:rsidR="00B77663" w:rsidRPr="00CA30F1" w:rsidRDefault="00B77663" w:rsidP="00415D69">
      <w:pPr>
        <w:pStyle w:val="Default"/>
        <w:jc w:val="both"/>
        <w:rPr>
          <w:sz w:val="20"/>
          <w:szCs w:val="20"/>
        </w:rPr>
      </w:pPr>
      <w:r w:rsidRPr="00CA30F1">
        <w:rPr>
          <w:b/>
          <w:bCs/>
          <w:sz w:val="20"/>
          <w:szCs w:val="20"/>
        </w:rPr>
        <w:t>Test</w:t>
      </w:r>
      <w:r w:rsidRPr="00CA30F1">
        <w:rPr>
          <w:sz w:val="20"/>
          <w:szCs w:val="20"/>
        </w:rPr>
        <w:t xml:space="preserve"> – czynności przeprowadzane przez Wykonawcę z związku z kalibracją i stabilizacją</w:t>
      </w:r>
      <w:r>
        <w:rPr>
          <w:sz w:val="20"/>
          <w:szCs w:val="20"/>
        </w:rPr>
        <w:t xml:space="preserve"> systemu</w:t>
      </w:r>
      <w:r w:rsidRPr="00CA30F1">
        <w:rPr>
          <w:sz w:val="20"/>
          <w:szCs w:val="20"/>
        </w:rPr>
        <w:t xml:space="preserve"> bądź </w:t>
      </w:r>
      <w:r>
        <w:rPr>
          <w:sz w:val="20"/>
          <w:szCs w:val="20"/>
        </w:rPr>
        <w:t xml:space="preserve">jego </w:t>
      </w:r>
      <w:r w:rsidRPr="00CA30F1">
        <w:rPr>
          <w:sz w:val="20"/>
          <w:szCs w:val="20"/>
        </w:rPr>
        <w:t>nieprawidłowym działaniem, w przypadku stwierdzenia przez Zamawiającego wywoływania fałszywych alarmów</w:t>
      </w:r>
      <w:r w:rsidRPr="00A54191">
        <w:rPr>
          <w:sz w:val="20"/>
          <w:szCs w:val="20"/>
        </w:rPr>
        <w:t>.</w:t>
      </w:r>
    </w:p>
    <w:p w14:paraId="1DA8CC9A" w14:textId="77777777" w:rsidR="00B77663" w:rsidRPr="00CA30F1" w:rsidRDefault="00B77663" w:rsidP="00415D69">
      <w:pPr>
        <w:pStyle w:val="Default"/>
        <w:jc w:val="both"/>
        <w:rPr>
          <w:sz w:val="20"/>
          <w:szCs w:val="20"/>
        </w:rPr>
      </w:pPr>
    </w:p>
    <w:p w14:paraId="6FBDFEB1" w14:textId="77777777" w:rsidR="00B77663" w:rsidRPr="00CA30F1" w:rsidRDefault="00B77663" w:rsidP="00415D69">
      <w:pPr>
        <w:pStyle w:val="Default"/>
        <w:jc w:val="both"/>
        <w:rPr>
          <w:b/>
          <w:bCs/>
          <w:sz w:val="20"/>
          <w:szCs w:val="20"/>
        </w:rPr>
      </w:pPr>
      <w:r w:rsidRPr="00CA30F1">
        <w:rPr>
          <w:b/>
          <w:bCs/>
          <w:sz w:val="20"/>
          <w:szCs w:val="20"/>
        </w:rPr>
        <w:t xml:space="preserve">Rozdział I Wymagania ogólne </w:t>
      </w:r>
      <w:r w:rsidRPr="00A54191">
        <w:rPr>
          <w:b/>
          <w:bCs/>
          <w:sz w:val="20"/>
          <w:szCs w:val="20"/>
        </w:rPr>
        <w:t>dotyczące dodatkowych przeglądów i testów realizowanych przez Wykonawcę</w:t>
      </w:r>
    </w:p>
    <w:p w14:paraId="66E0C8D4" w14:textId="77777777" w:rsidR="00B77663" w:rsidRPr="00CA30F1" w:rsidRDefault="00B77663" w:rsidP="00B77663">
      <w:pPr>
        <w:pStyle w:val="Akapitzlist"/>
        <w:numPr>
          <w:ilvl w:val="0"/>
          <w:numId w:val="24"/>
        </w:numPr>
        <w:spacing w:after="0"/>
        <w:jc w:val="both"/>
        <w:rPr>
          <w:rFonts w:ascii="Century Gothic" w:hAnsi="Century Gothic"/>
          <w:color w:val="000000" w:themeColor="text1"/>
          <w:sz w:val="20"/>
          <w:szCs w:val="20"/>
        </w:rPr>
      </w:pPr>
      <w:bookmarkStart w:id="4" w:name="_Hlk86934924"/>
      <w:r w:rsidRPr="00CA30F1">
        <w:rPr>
          <w:rFonts w:ascii="Century Gothic" w:hAnsi="Century Gothic"/>
          <w:color w:val="000000" w:themeColor="text1"/>
          <w:sz w:val="20"/>
          <w:szCs w:val="20"/>
        </w:rPr>
        <w:t xml:space="preserve">Jeśli realizacja inwestycji obejmuje montaż Systemów Elektronicznej Ochrony Obiektu (SEOO), w skład których wchodzą: </w:t>
      </w:r>
    </w:p>
    <w:p w14:paraId="58856905" w14:textId="77777777" w:rsidR="00B77663" w:rsidRPr="002D4E05" w:rsidRDefault="00B77663" w:rsidP="00B77663">
      <w:pPr>
        <w:pStyle w:val="Akapitzlist"/>
        <w:numPr>
          <w:ilvl w:val="1"/>
          <w:numId w:val="24"/>
        </w:numPr>
        <w:spacing w:after="0"/>
        <w:jc w:val="both"/>
        <w:rPr>
          <w:rFonts w:ascii="Century Gothic" w:hAnsi="Century Gothic"/>
          <w:color w:val="000000" w:themeColor="text1"/>
          <w:sz w:val="20"/>
          <w:szCs w:val="20"/>
        </w:rPr>
      </w:pPr>
      <w:r w:rsidRPr="002D4E05">
        <w:rPr>
          <w:rFonts w:ascii="Century Gothic" w:hAnsi="Century Gothic"/>
          <w:color w:val="000000" w:themeColor="text1"/>
          <w:sz w:val="20"/>
          <w:szCs w:val="20"/>
        </w:rPr>
        <w:t>System Telewizji Przemysłowej (CCTV)</w:t>
      </w:r>
      <w:r>
        <w:rPr>
          <w:rFonts w:ascii="Century Gothic" w:hAnsi="Century Gothic"/>
          <w:color w:val="000000" w:themeColor="text1"/>
          <w:sz w:val="20"/>
          <w:szCs w:val="20"/>
        </w:rPr>
        <w:t>;</w:t>
      </w:r>
    </w:p>
    <w:p w14:paraId="111AD643" w14:textId="77777777" w:rsidR="00B77663" w:rsidRPr="002D4E05" w:rsidRDefault="00B77663" w:rsidP="00B77663">
      <w:pPr>
        <w:pStyle w:val="Akapitzlist"/>
        <w:numPr>
          <w:ilvl w:val="1"/>
          <w:numId w:val="24"/>
        </w:numPr>
        <w:spacing w:after="0"/>
        <w:jc w:val="both"/>
        <w:rPr>
          <w:rFonts w:ascii="Century Gothic" w:hAnsi="Century Gothic"/>
          <w:color w:val="000000" w:themeColor="text1"/>
          <w:sz w:val="20"/>
          <w:szCs w:val="20"/>
        </w:rPr>
      </w:pPr>
      <w:r w:rsidRPr="002D4E05">
        <w:rPr>
          <w:rFonts w:ascii="Century Gothic" w:hAnsi="Century Gothic"/>
          <w:color w:val="000000" w:themeColor="text1"/>
          <w:sz w:val="20"/>
          <w:szCs w:val="20"/>
        </w:rPr>
        <w:t>System Kontroli Dostępu (SKD)</w:t>
      </w:r>
      <w:r>
        <w:rPr>
          <w:rFonts w:ascii="Century Gothic" w:hAnsi="Century Gothic"/>
          <w:color w:val="000000" w:themeColor="text1"/>
          <w:sz w:val="20"/>
          <w:szCs w:val="20"/>
        </w:rPr>
        <w:t>;</w:t>
      </w:r>
      <w:r w:rsidRPr="005E07B1">
        <w:rPr>
          <w:rFonts w:ascii="Century Gothic" w:hAnsi="Century Gothic"/>
          <w:color w:val="000000" w:themeColor="text1"/>
          <w:sz w:val="20"/>
          <w:szCs w:val="20"/>
        </w:rPr>
        <w:t xml:space="preserve"> </w:t>
      </w:r>
    </w:p>
    <w:p w14:paraId="4D9A7BF7" w14:textId="77777777" w:rsidR="00B77663" w:rsidRPr="002D4E05" w:rsidRDefault="00B77663" w:rsidP="00B77663">
      <w:pPr>
        <w:pStyle w:val="Akapitzlist"/>
        <w:numPr>
          <w:ilvl w:val="1"/>
          <w:numId w:val="24"/>
        </w:numPr>
        <w:spacing w:after="0"/>
        <w:jc w:val="both"/>
        <w:rPr>
          <w:rFonts w:ascii="Century Gothic" w:hAnsi="Century Gothic"/>
          <w:color w:val="000000" w:themeColor="text1"/>
          <w:sz w:val="20"/>
          <w:szCs w:val="20"/>
        </w:rPr>
      </w:pPr>
      <w:r w:rsidRPr="002D4E05">
        <w:rPr>
          <w:rFonts w:ascii="Century Gothic" w:hAnsi="Century Gothic"/>
          <w:color w:val="000000" w:themeColor="text1"/>
          <w:sz w:val="20"/>
          <w:szCs w:val="20"/>
        </w:rPr>
        <w:t>System Sygnalizacji Włamania i Napadu (</w:t>
      </w:r>
      <w:proofErr w:type="spellStart"/>
      <w:r w:rsidRPr="002D4E05">
        <w:rPr>
          <w:rFonts w:ascii="Century Gothic" w:hAnsi="Century Gothic"/>
          <w:color w:val="000000" w:themeColor="text1"/>
          <w:sz w:val="20"/>
          <w:szCs w:val="20"/>
        </w:rPr>
        <w:t>SSWiN</w:t>
      </w:r>
      <w:proofErr w:type="spellEnd"/>
      <w:r w:rsidRPr="002D4E05">
        <w:rPr>
          <w:rFonts w:ascii="Century Gothic" w:hAnsi="Century Gothic"/>
          <w:color w:val="000000" w:themeColor="text1"/>
          <w:sz w:val="20"/>
          <w:szCs w:val="20"/>
        </w:rPr>
        <w:t>)</w:t>
      </w:r>
      <w:r>
        <w:rPr>
          <w:rFonts w:ascii="Century Gothic" w:hAnsi="Century Gothic"/>
          <w:color w:val="000000" w:themeColor="text1"/>
          <w:sz w:val="20"/>
          <w:szCs w:val="20"/>
        </w:rPr>
        <w:t>;</w:t>
      </w:r>
    </w:p>
    <w:p w14:paraId="3A929257" w14:textId="77777777" w:rsidR="00B77663" w:rsidRPr="002D4E05" w:rsidRDefault="00B77663" w:rsidP="00B77663">
      <w:pPr>
        <w:pStyle w:val="Akapitzlist"/>
        <w:numPr>
          <w:ilvl w:val="1"/>
          <w:numId w:val="24"/>
        </w:numPr>
        <w:spacing w:after="0"/>
        <w:jc w:val="both"/>
        <w:rPr>
          <w:rFonts w:ascii="Century Gothic" w:hAnsi="Century Gothic"/>
          <w:color w:val="000000" w:themeColor="text1"/>
          <w:sz w:val="20"/>
          <w:szCs w:val="20"/>
        </w:rPr>
      </w:pPr>
      <w:r w:rsidRPr="002D4E05">
        <w:rPr>
          <w:rFonts w:ascii="Century Gothic" w:hAnsi="Century Gothic"/>
          <w:color w:val="000000" w:themeColor="text1"/>
          <w:sz w:val="20"/>
          <w:szCs w:val="20"/>
        </w:rPr>
        <w:t>System Ochrony Obwodowej (SOO)</w:t>
      </w:r>
      <w:r>
        <w:rPr>
          <w:rFonts w:ascii="Century Gothic" w:hAnsi="Century Gothic"/>
          <w:color w:val="000000" w:themeColor="text1"/>
          <w:sz w:val="20"/>
          <w:szCs w:val="20"/>
        </w:rPr>
        <w:t>;</w:t>
      </w:r>
    </w:p>
    <w:p w14:paraId="2404E4C1" w14:textId="77777777" w:rsidR="00B77663" w:rsidRPr="002D4E05" w:rsidRDefault="00B77663" w:rsidP="00B77663">
      <w:pPr>
        <w:pStyle w:val="Akapitzlist"/>
        <w:numPr>
          <w:ilvl w:val="1"/>
          <w:numId w:val="24"/>
        </w:numPr>
        <w:spacing w:after="0"/>
        <w:jc w:val="both"/>
        <w:rPr>
          <w:rFonts w:ascii="Century Gothic" w:hAnsi="Century Gothic"/>
          <w:sz w:val="20"/>
          <w:szCs w:val="20"/>
        </w:rPr>
      </w:pPr>
      <w:bookmarkStart w:id="5" w:name="_Hlk86920086"/>
      <w:r w:rsidRPr="002D4E05">
        <w:rPr>
          <w:rFonts w:ascii="Century Gothic" w:hAnsi="Century Gothic"/>
          <w:sz w:val="20"/>
          <w:szCs w:val="20"/>
        </w:rPr>
        <w:t>Elektroniczny System Ewidencji Kluczy</w:t>
      </w:r>
      <w:bookmarkEnd w:id="5"/>
      <w:r w:rsidRPr="002D4E05">
        <w:rPr>
          <w:rFonts w:ascii="Century Gothic" w:hAnsi="Century Gothic"/>
          <w:sz w:val="20"/>
          <w:szCs w:val="20"/>
        </w:rPr>
        <w:t xml:space="preserve"> (ESEK)</w:t>
      </w:r>
      <w:r>
        <w:rPr>
          <w:rFonts w:ascii="Century Gothic" w:hAnsi="Century Gothic"/>
          <w:sz w:val="20"/>
          <w:szCs w:val="20"/>
        </w:rPr>
        <w:t>;</w:t>
      </w:r>
    </w:p>
    <w:p w14:paraId="6AC88F16" w14:textId="77777777" w:rsidR="00B77663" w:rsidRPr="002D4E05" w:rsidRDefault="00B77663" w:rsidP="00B77663">
      <w:pPr>
        <w:pStyle w:val="Akapitzlist"/>
        <w:numPr>
          <w:ilvl w:val="1"/>
          <w:numId w:val="24"/>
        </w:numPr>
        <w:spacing w:after="0"/>
        <w:jc w:val="both"/>
        <w:rPr>
          <w:rFonts w:ascii="Century Gothic" w:hAnsi="Century Gothic"/>
          <w:color w:val="000000" w:themeColor="text1"/>
          <w:sz w:val="20"/>
          <w:szCs w:val="20"/>
        </w:rPr>
      </w:pPr>
      <w:bookmarkStart w:id="6" w:name="_Hlk86920102"/>
      <w:r>
        <w:rPr>
          <w:rFonts w:ascii="Century Gothic" w:hAnsi="Century Gothic"/>
          <w:color w:val="000000" w:themeColor="text1"/>
          <w:sz w:val="20"/>
          <w:szCs w:val="20"/>
        </w:rPr>
        <w:t>I</w:t>
      </w:r>
      <w:r w:rsidRPr="002D4E05">
        <w:rPr>
          <w:rFonts w:ascii="Century Gothic" w:hAnsi="Century Gothic"/>
          <w:color w:val="000000" w:themeColor="text1"/>
          <w:sz w:val="20"/>
          <w:szCs w:val="20"/>
        </w:rPr>
        <w:t>nne systemy ochrony obiektów zainstalowane na podstawie Umowy</w:t>
      </w:r>
      <w:bookmarkEnd w:id="6"/>
      <w:r w:rsidRPr="002D4E05">
        <w:rPr>
          <w:rFonts w:ascii="Century Gothic" w:hAnsi="Century Gothic"/>
          <w:color w:val="000000" w:themeColor="text1"/>
          <w:sz w:val="20"/>
          <w:szCs w:val="20"/>
        </w:rPr>
        <w:t>,</w:t>
      </w:r>
    </w:p>
    <w:p w14:paraId="2B262A11" w14:textId="77777777" w:rsidR="00B77663" w:rsidRPr="001E20CC" w:rsidRDefault="00B77663" w:rsidP="002D4E05">
      <w:pPr>
        <w:pStyle w:val="Akapitzlist"/>
        <w:spacing w:after="0"/>
        <w:ind w:left="360"/>
        <w:jc w:val="both"/>
        <w:rPr>
          <w:rFonts w:ascii="Century Gothic" w:hAnsi="Century Gothic"/>
          <w:sz w:val="20"/>
        </w:rPr>
      </w:pPr>
      <w:r>
        <w:rPr>
          <w:rFonts w:ascii="Century Gothic" w:hAnsi="Century Gothic"/>
          <w:color w:val="000000" w:themeColor="text1"/>
          <w:sz w:val="20"/>
          <w:szCs w:val="20"/>
        </w:rPr>
        <w:t>W</w:t>
      </w:r>
      <w:r w:rsidRPr="005E07B1">
        <w:rPr>
          <w:rFonts w:ascii="Century Gothic" w:hAnsi="Century Gothic"/>
          <w:color w:val="000000" w:themeColor="text1"/>
          <w:sz w:val="20"/>
          <w:szCs w:val="20"/>
        </w:rPr>
        <w:t xml:space="preserve">ykonawca zobowiązuje się w ramach udzielonej gwarancji na te </w:t>
      </w:r>
      <w:bookmarkEnd w:id="4"/>
      <w:r w:rsidRPr="005E07B1">
        <w:rPr>
          <w:rFonts w:ascii="Century Gothic" w:hAnsi="Century Gothic"/>
          <w:color w:val="000000" w:themeColor="text1"/>
          <w:sz w:val="20"/>
          <w:szCs w:val="20"/>
        </w:rPr>
        <w:t>systemy do przeprowadzenia, w celu stabilizacji i kalibracji SEOO, czterech dodatkowych</w:t>
      </w:r>
      <w:r>
        <w:rPr>
          <w:rFonts w:ascii="Century Gothic" w:hAnsi="Century Gothic"/>
          <w:color w:val="000000" w:themeColor="text1"/>
          <w:sz w:val="20"/>
          <w:szCs w:val="20"/>
        </w:rPr>
        <w:t xml:space="preserve"> </w:t>
      </w:r>
      <w:r w:rsidRPr="005E07B1">
        <w:rPr>
          <w:rFonts w:ascii="Century Gothic" w:hAnsi="Century Gothic"/>
          <w:color w:val="000000" w:themeColor="text1"/>
          <w:sz w:val="20"/>
          <w:szCs w:val="20"/>
        </w:rPr>
        <w:t xml:space="preserve">kwartalnych Przeglądów w pierwszym roku obowiązywania rękojmi i gwarancji Systemów Elektronicznej Ochrony Obiektu. </w:t>
      </w:r>
      <w:r w:rsidRPr="002D4E05">
        <w:rPr>
          <w:rFonts w:ascii="Century Gothic" w:hAnsi="Century Gothic"/>
          <w:sz w:val="20"/>
          <w:szCs w:val="20"/>
        </w:rPr>
        <w:t xml:space="preserve">Przegląd należy wykonać w pierwszych 14 dniach kalendarzowych każdego kwartału. </w:t>
      </w:r>
      <w:r w:rsidRPr="00A54191">
        <w:rPr>
          <w:rFonts w:ascii="Century Gothic" w:hAnsi="Century Gothic"/>
          <w:sz w:val="20"/>
          <w:szCs w:val="20"/>
        </w:rPr>
        <w:t xml:space="preserve">Kierownik deleguje w pracownika do nadzoru nad wykonywanym przeglądem lub testem. </w:t>
      </w:r>
      <w:r w:rsidRPr="002D4E05">
        <w:rPr>
          <w:rFonts w:ascii="Century Gothic" w:hAnsi="Century Gothic"/>
          <w:sz w:val="20"/>
          <w:szCs w:val="20"/>
        </w:rPr>
        <w:t>Dokładny termin Przeglądu jest uzgadniany z Kierownikiem</w:t>
      </w:r>
      <w:r w:rsidRPr="00A54191">
        <w:rPr>
          <w:rFonts w:ascii="Century Gothic" w:hAnsi="Century Gothic"/>
          <w:sz w:val="20"/>
          <w:szCs w:val="20"/>
        </w:rPr>
        <w:t>. Pracownik delegowany przez Kierownika, upoważniony jest do udostepnienia do wglądu dokumentacji technicznej w zakresie niezbędnym do wykonywania przeglądów lub testów.</w:t>
      </w:r>
    </w:p>
    <w:p w14:paraId="72289761" w14:textId="77777777" w:rsidR="00B77663" w:rsidRDefault="00B77663" w:rsidP="00B77663">
      <w:pPr>
        <w:pStyle w:val="Akapitzlist"/>
        <w:numPr>
          <w:ilvl w:val="0"/>
          <w:numId w:val="24"/>
        </w:numPr>
        <w:spacing w:after="0"/>
        <w:jc w:val="both"/>
        <w:rPr>
          <w:rFonts w:ascii="Century Gothic" w:hAnsi="Century Gothic"/>
          <w:color w:val="000000" w:themeColor="text1"/>
          <w:sz w:val="20"/>
          <w:szCs w:val="20"/>
        </w:rPr>
      </w:pPr>
      <w:r w:rsidRPr="00CA30F1">
        <w:rPr>
          <w:rFonts w:ascii="Century Gothic" w:hAnsi="Century Gothic"/>
          <w:color w:val="000000" w:themeColor="text1"/>
          <w:sz w:val="20"/>
          <w:szCs w:val="20"/>
        </w:rPr>
        <w:t xml:space="preserve">W ramach udzielonej gwarancji Wykonawca w przypadku </w:t>
      </w:r>
      <w:r>
        <w:rPr>
          <w:rFonts w:ascii="Century Gothic" w:hAnsi="Century Gothic"/>
          <w:color w:val="000000" w:themeColor="text1"/>
          <w:sz w:val="20"/>
          <w:szCs w:val="20"/>
        </w:rPr>
        <w:t>powstania</w:t>
      </w:r>
      <w:r w:rsidRPr="00CA30F1">
        <w:rPr>
          <w:rFonts w:ascii="Century Gothic" w:hAnsi="Century Gothic"/>
          <w:color w:val="000000" w:themeColor="text1"/>
          <w:sz w:val="20"/>
          <w:szCs w:val="20"/>
        </w:rPr>
        <w:t xml:space="preserve"> w systemie pięciu lub więcej fałszywych alarmów w miesiącu lub pięciu przypadków nieprawidłowego działania systemu</w:t>
      </w:r>
      <w:r>
        <w:rPr>
          <w:rFonts w:ascii="Century Gothic" w:hAnsi="Century Gothic"/>
          <w:color w:val="000000" w:themeColor="text1"/>
          <w:sz w:val="20"/>
          <w:szCs w:val="20"/>
        </w:rPr>
        <w:t>,</w:t>
      </w:r>
      <w:r w:rsidRPr="00CA30F1">
        <w:rPr>
          <w:rFonts w:ascii="Century Gothic" w:hAnsi="Century Gothic"/>
          <w:color w:val="000000" w:themeColor="text1"/>
          <w:sz w:val="20"/>
          <w:szCs w:val="20"/>
        </w:rPr>
        <w:t xml:space="preserve"> przeprowadzi </w:t>
      </w:r>
      <w:r>
        <w:rPr>
          <w:rFonts w:ascii="Century Gothic" w:hAnsi="Century Gothic"/>
          <w:color w:val="000000" w:themeColor="text1"/>
          <w:sz w:val="20"/>
          <w:szCs w:val="20"/>
        </w:rPr>
        <w:t>T</w:t>
      </w:r>
      <w:r w:rsidRPr="00CA30F1">
        <w:rPr>
          <w:rFonts w:ascii="Century Gothic" w:hAnsi="Century Gothic"/>
          <w:color w:val="000000" w:themeColor="text1"/>
          <w:sz w:val="20"/>
          <w:szCs w:val="20"/>
        </w:rPr>
        <w:t>est systemu oraz czynności niezbędne do jego kalibracji, stabilizacji i przywrócenia prawidłowego działania</w:t>
      </w:r>
      <w:r>
        <w:rPr>
          <w:rFonts w:ascii="Century Gothic" w:hAnsi="Century Gothic"/>
          <w:color w:val="000000" w:themeColor="text1"/>
          <w:sz w:val="20"/>
          <w:szCs w:val="20"/>
        </w:rPr>
        <w:t>.</w:t>
      </w:r>
      <w:r w:rsidRPr="00CA30F1">
        <w:rPr>
          <w:rFonts w:ascii="Century Gothic" w:hAnsi="Century Gothic"/>
          <w:color w:val="000000" w:themeColor="text1"/>
          <w:sz w:val="20"/>
          <w:szCs w:val="20"/>
        </w:rPr>
        <w:t xml:space="preserve"> Test </w:t>
      </w:r>
      <w:r>
        <w:rPr>
          <w:rFonts w:ascii="Century Gothic" w:hAnsi="Century Gothic"/>
          <w:color w:val="000000" w:themeColor="text1"/>
          <w:sz w:val="20"/>
          <w:szCs w:val="20"/>
        </w:rPr>
        <w:t>jest</w:t>
      </w:r>
      <w:r w:rsidRPr="00CA30F1">
        <w:rPr>
          <w:rFonts w:ascii="Century Gothic" w:hAnsi="Century Gothic"/>
          <w:color w:val="000000" w:themeColor="text1"/>
          <w:sz w:val="20"/>
          <w:szCs w:val="20"/>
        </w:rPr>
        <w:t xml:space="preserve"> przeprowadzan</w:t>
      </w:r>
      <w:r>
        <w:rPr>
          <w:rFonts w:ascii="Century Gothic" w:hAnsi="Century Gothic"/>
          <w:color w:val="000000" w:themeColor="text1"/>
          <w:sz w:val="20"/>
          <w:szCs w:val="20"/>
        </w:rPr>
        <w:t>y</w:t>
      </w:r>
      <w:r w:rsidRPr="00CA30F1">
        <w:rPr>
          <w:rFonts w:ascii="Century Gothic" w:hAnsi="Century Gothic"/>
          <w:color w:val="000000" w:themeColor="text1"/>
          <w:sz w:val="20"/>
          <w:szCs w:val="20"/>
        </w:rPr>
        <w:t xml:space="preserve"> na pisemny wniosek Kierownika w terminie nie dłuższym niż dziesięć dni od </w:t>
      </w:r>
      <w:r>
        <w:rPr>
          <w:rFonts w:ascii="Century Gothic" w:hAnsi="Century Gothic"/>
          <w:color w:val="000000" w:themeColor="text1"/>
          <w:sz w:val="20"/>
          <w:szCs w:val="20"/>
        </w:rPr>
        <w:t xml:space="preserve">jego </w:t>
      </w:r>
      <w:r w:rsidRPr="00CA30F1">
        <w:rPr>
          <w:rFonts w:ascii="Century Gothic" w:hAnsi="Century Gothic"/>
          <w:color w:val="000000" w:themeColor="text1"/>
          <w:sz w:val="20"/>
          <w:szCs w:val="20"/>
        </w:rPr>
        <w:t xml:space="preserve">otrzymania. Czynności niezbędne do kalibracji i stabilizacji </w:t>
      </w:r>
      <w:r>
        <w:rPr>
          <w:rFonts w:ascii="Century Gothic" w:hAnsi="Century Gothic"/>
          <w:color w:val="000000" w:themeColor="text1"/>
          <w:sz w:val="20"/>
          <w:szCs w:val="20"/>
        </w:rPr>
        <w:t xml:space="preserve">systemów oraz </w:t>
      </w:r>
      <w:r w:rsidRPr="00CA30F1">
        <w:rPr>
          <w:rFonts w:ascii="Century Gothic" w:hAnsi="Century Gothic"/>
          <w:color w:val="000000" w:themeColor="text1"/>
          <w:sz w:val="20"/>
          <w:szCs w:val="20"/>
        </w:rPr>
        <w:t xml:space="preserve">przywrócenia prawidłowego działania systemu są wykonywane w terminach </w:t>
      </w:r>
      <w:r>
        <w:rPr>
          <w:rFonts w:ascii="Century Gothic" w:hAnsi="Century Gothic"/>
          <w:color w:val="000000" w:themeColor="text1"/>
          <w:sz w:val="20"/>
          <w:szCs w:val="20"/>
        </w:rPr>
        <w:t xml:space="preserve">i zakresie </w:t>
      </w:r>
      <w:r w:rsidRPr="00CA30F1">
        <w:rPr>
          <w:rFonts w:ascii="Century Gothic" w:hAnsi="Century Gothic"/>
          <w:color w:val="000000" w:themeColor="text1"/>
          <w:sz w:val="20"/>
          <w:szCs w:val="20"/>
        </w:rPr>
        <w:t>uzgodniony</w:t>
      </w:r>
      <w:r>
        <w:rPr>
          <w:rFonts w:ascii="Century Gothic" w:hAnsi="Century Gothic"/>
          <w:color w:val="000000" w:themeColor="text1"/>
          <w:sz w:val="20"/>
          <w:szCs w:val="20"/>
        </w:rPr>
        <w:t>m</w:t>
      </w:r>
      <w:r w:rsidRPr="00CA30F1">
        <w:rPr>
          <w:rFonts w:ascii="Century Gothic" w:hAnsi="Century Gothic"/>
          <w:color w:val="000000" w:themeColor="text1"/>
          <w:sz w:val="20"/>
          <w:szCs w:val="20"/>
        </w:rPr>
        <w:t xml:space="preserve"> z Kierownikiem. </w:t>
      </w:r>
    </w:p>
    <w:p w14:paraId="1A444FD7" w14:textId="77777777" w:rsidR="00B77663" w:rsidRPr="00CA30F1" w:rsidRDefault="00B77663" w:rsidP="00B77663">
      <w:pPr>
        <w:pStyle w:val="Akapitzlist"/>
        <w:numPr>
          <w:ilvl w:val="0"/>
          <w:numId w:val="24"/>
        </w:numPr>
        <w:spacing w:after="0"/>
        <w:jc w:val="both"/>
        <w:rPr>
          <w:rFonts w:ascii="Century Gothic" w:hAnsi="Century Gothic"/>
          <w:color w:val="000000" w:themeColor="text1"/>
          <w:sz w:val="20"/>
          <w:szCs w:val="20"/>
        </w:rPr>
      </w:pPr>
      <w:r w:rsidRPr="00CA30F1">
        <w:rPr>
          <w:rFonts w:ascii="Century Gothic" w:hAnsi="Century Gothic"/>
          <w:color w:val="000000" w:themeColor="text1"/>
          <w:sz w:val="20"/>
          <w:szCs w:val="20"/>
        </w:rPr>
        <w:t xml:space="preserve">Jeżeli w ramach </w:t>
      </w:r>
      <w:r>
        <w:rPr>
          <w:rFonts w:ascii="Century Gothic" w:hAnsi="Century Gothic"/>
          <w:color w:val="000000" w:themeColor="text1"/>
          <w:sz w:val="20"/>
          <w:szCs w:val="20"/>
        </w:rPr>
        <w:t>Przeglądu lub Testu</w:t>
      </w:r>
      <w:r w:rsidRPr="00CA30F1">
        <w:rPr>
          <w:rFonts w:ascii="Century Gothic" w:hAnsi="Century Gothic"/>
          <w:color w:val="000000" w:themeColor="text1"/>
          <w:sz w:val="20"/>
          <w:szCs w:val="20"/>
        </w:rPr>
        <w:t xml:space="preserve"> wyniknie konieczność wymiany urządzeń lub elementów systemu</w:t>
      </w:r>
      <w:r>
        <w:rPr>
          <w:rFonts w:ascii="Century Gothic" w:hAnsi="Century Gothic"/>
          <w:color w:val="000000" w:themeColor="text1"/>
          <w:sz w:val="20"/>
          <w:szCs w:val="20"/>
        </w:rPr>
        <w:t>,</w:t>
      </w:r>
      <w:r w:rsidRPr="00CA30F1">
        <w:rPr>
          <w:rFonts w:ascii="Century Gothic" w:hAnsi="Century Gothic"/>
          <w:color w:val="000000" w:themeColor="text1"/>
          <w:sz w:val="20"/>
          <w:szCs w:val="20"/>
        </w:rPr>
        <w:t xml:space="preserve"> </w:t>
      </w:r>
      <w:r>
        <w:rPr>
          <w:rFonts w:ascii="Century Gothic" w:hAnsi="Century Gothic"/>
          <w:color w:val="000000" w:themeColor="text1"/>
          <w:sz w:val="20"/>
          <w:szCs w:val="20"/>
        </w:rPr>
        <w:t>W</w:t>
      </w:r>
      <w:r w:rsidRPr="00CA30F1">
        <w:rPr>
          <w:rFonts w:ascii="Century Gothic" w:hAnsi="Century Gothic"/>
          <w:color w:val="000000" w:themeColor="text1"/>
          <w:sz w:val="20"/>
          <w:szCs w:val="20"/>
        </w:rPr>
        <w:t xml:space="preserve">ykonawca dokonuje </w:t>
      </w:r>
      <w:r>
        <w:rPr>
          <w:rFonts w:ascii="Century Gothic" w:hAnsi="Century Gothic"/>
          <w:color w:val="000000" w:themeColor="text1"/>
          <w:sz w:val="20"/>
          <w:szCs w:val="20"/>
        </w:rPr>
        <w:t>tego</w:t>
      </w:r>
      <w:r w:rsidRPr="00CA30F1">
        <w:rPr>
          <w:rFonts w:ascii="Century Gothic" w:hAnsi="Century Gothic"/>
          <w:color w:val="000000" w:themeColor="text1"/>
          <w:sz w:val="20"/>
          <w:szCs w:val="20"/>
        </w:rPr>
        <w:t xml:space="preserve"> na podstawie gwarancji. </w:t>
      </w:r>
    </w:p>
    <w:p w14:paraId="49B79849" w14:textId="77777777" w:rsidR="00B77663" w:rsidRPr="00CA30F1" w:rsidRDefault="00B77663" w:rsidP="00B77663">
      <w:pPr>
        <w:pStyle w:val="Akapitzlist"/>
        <w:numPr>
          <w:ilvl w:val="0"/>
          <w:numId w:val="24"/>
        </w:numPr>
        <w:spacing w:after="0"/>
        <w:jc w:val="both"/>
        <w:rPr>
          <w:rFonts w:ascii="Century Gothic" w:hAnsi="Century Gothic"/>
          <w:color w:val="000000" w:themeColor="text1"/>
          <w:sz w:val="20"/>
          <w:szCs w:val="20"/>
        </w:rPr>
      </w:pPr>
      <w:r w:rsidRPr="00CA30F1">
        <w:rPr>
          <w:rFonts w:ascii="Century Gothic" w:hAnsi="Century Gothic"/>
          <w:sz w:val="20"/>
          <w:szCs w:val="20"/>
        </w:rPr>
        <w:t xml:space="preserve">Czynności realizowane w związku z </w:t>
      </w:r>
      <w:r>
        <w:rPr>
          <w:rFonts w:ascii="Century Gothic" w:hAnsi="Century Gothic"/>
          <w:sz w:val="20"/>
          <w:szCs w:val="20"/>
        </w:rPr>
        <w:t>Przeglądem</w:t>
      </w:r>
      <w:r w:rsidRPr="00CA30F1">
        <w:rPr>
          <w:rFonts w:ascii="Century Gothic" w:hAnsi="Century Gothic"/>
          <w:sz w:val="20"/>
          <w:szCs w:val="20"/>
        </w:rPr>
        <w:t xml:space="preserve"> i </w:t>
      </w:r>
      <w:r>
        <w:rPr>
          <w:rFonts w:ascii="Century Gothic" w:hAnsi="Century Gothic"/>
          <w:sz w:val="20"/>
          <w:szCs w:val="20"/>
        </w:rPr>
        <w:t>T</w:t>
      </w:r>
      <w:r w:rsidRPr="00CA30F1">
        <w:rPr>
          <w:rFonts w:ascii="Century Gothic" w:hAnsi="Century Gothic"/>
          <w:sz w:val="20"/>
          <w:szCs w:val="20"/>
        </w:rPr>
        <w:t>est</w:t>
      </w:r>
      <w:r>
        <w:rPr>
          <w:rFonts w:ascii="Century Gothic" w:hAnsi="Century Gothic"/>
          <w:sz w:val="20"/>
          <w:szCs w:val="20"/>
        </w:rPr>
        <w:t>em</w:t>
      </w:r>
      <w:r w:rsidRPr="00CA30F1">
        <w:rPr>
          <w:rFonts w:ascii="Century Gothic" w:hAnsi="Century Gothic"/>
          <w:sz w:val="20"/>
          <w:szCs w:val="20"/>
        </w:rPr>
        <w:t xml:space="preserve"> SEOO muszą być realizowane zgodnie z przepisami Ustawy o ochronie osób i mienia.</w:t>
      </w:r>
    </w:p>
    <w:p w14:paraId="235A16AB" w14:textId="77777777" w:rsidR="00B77663" w:rsidRPr="00CA30F1" w:rsidRDefault="00B77663" w:rsidP="00B77663">
      <w:pPr>
        <w:pStyle w:val="Default"/>
        <w:numPr>
          <w:ilvl w:val="0"/>
          <w:numId w:val="24"/>
        </w:numPr>
        <w:jc w:val="both"/>
        <w:rPr>
          <w:sz w:val="20"/>
          <w:szCs w:val="20"/>
        </w:rPr>
      </w:pPr>
      <w:r w:rsidRPr="00CA30F1">
        <w:rPr>
          <w:sz w:val="20"/>
          <w:szCs w:val="20"/>
        </w:rPr>
        <w:t>Osoby wykonujące czynności objęte niniejsz</w:t>
      </w:r>
      <w:r>
        <w:rPr>
          <w:sz w:val="20"/>
          <w:szCs w:val="20"/>
        </w:rPr>
        <w:t xml:space="preserve">ą informacją </w:t>
      </w:r>
      <w:r w:rsidRPr="00CA30F1">
        <w:rPr>
          <w:sz w:val="20"/>
          <w:szCs w:val="20"/>
        </w:rPr>
        <w:t>powinny (w zależności od zakresu wykonywanych prac) posiadać aktualne uprawnienia zgodnie z obowiązującymi przepisami</w:t>
      </w:r>
      <w:r>
        <w:rPr>
          <w:sz w:val="20"/>
          <w:szCs w:val="20"/>
        </w:rPr>
        <w:t>,</w:t>
      </w:r>
      <w:r w:rsidRPr="00CA30F1">
        <w:rPr>
          <w:sz w:val="20"/>
          <w:szCs w:val="20"/>
        </w:rPr>
        <w:t xml:space="preserve"> w tym świadectwa kwalifikacyjne</w:t>
      </w:r>
      <w:r>
        <w:rPr>
          <w:sz w:val="20"/>
          <w:szCs w:val="20"/>
        </w:rPr>
        <w:t>, uprawnienia kwalifikowanego pracownika zabezpieczenia technicznego.</w:t>
      </w:r>
    </w:p>
    <w:p w14:paraId="4C3487D2" w14:textId="46667196" w:rsidR="00B77663" w:rsidRPr="002645E4" w:rsidRDefault="00B77663" w:rsidP="0082738A">
      <w:pPr>
        <w:pStyle w:val="Default"/>
        <w:numPr>
          <w:ilvl w:val="0"/>
          <w:numId w:val="24"/>
        </w:numPr>
        <w:jc w:val="both"/>
        <w:rPr>
          <w:sz w:val="20"/>
          <w:szCs w:val="20"/>
        </w:rPr>
      </w:pPr>
      <w:r w:rsidRPr="007E68D6">
        <w:rPr>
          <w:sz w:val="20"/>
          <w:szCs w:val="20"/>
        </w:rPr>
        <w:t>Czynności realizowane w związku z Przeglądem i Testem SEOO, w przypadku gdy obejmują prace niebezpieczne muszą być realizowane zgodnie z wymogami określonymi w</w:t>
      </w:r>
      <w:r w:rsidR="002645E4">
        <w:rPr>
          <w:rFonts w:cs="Helvetica"/>
          <w:color w:val="212121"/>
          <w:sz w:val="20"/>
          <w:szCs w:val="20"/>
        </w:rPr>
        <w:t xml:space="preserve"> </w:t>
      </w:r>
      <w:r w:rsidRPr="002645E4">
        <w:rPr>
          <w:sz w:val="20"/>
          <w:szCs w:val="20"/>
        </w:rPr>
        <w:t>regulacj</w:t>
      </w:r>
      <w:r w:rsidR="002645E4">
        <w:rPr>
          <w:sz w:val="20"/>
          <w:szCs w:val="20"/>
        </w:rPr>
        <w:t xml:space="preserve">ach </w:t>
      </w:r>
      <w:r w:rsidRPr="002645E4">
        <w:rPr>
          <w:sz w:val="20"/>
          <w:szCs w:val="20"/>
        </w:rPr>
        <w:t xml:space="preserve"> wskazanych w</w:t>
      </w:r>
      <w:r w:rsidRPr="00E77221">
        <w:rPr>
          <w:sz w:val="20"/>
          <w:szCs w:val="20"/>
        </w:rPr>
        <w:t xml:space="preserve"> </w:t>
      </w:r>
      <w:r w:rsidRPr="00423009">
        <w:rPr>
          <w:sz w:val="20"/>
          <w:szCs w:val="20"/>
        </w:rPr>
        <w:t>załączniku</w:t>
      </w:r>
      <w:del w:id="7" w:author="Tomasz Sidor" w:date="2024-12-12T12:31:00Z">
        <w:r w:rsidRPr="002645E4" w:rsidDel="00E77221">
          <w:rPr>
            <w:b/>
            <w:bCs/>
            <w:sz w:val="20"/>
            <w:szCs w:val="20"/>
          </w:rPr>
          <w:delText xml:space="preserve"> </w:delText>
        </w:r>
      </w:del>
      <w:del w:id="8" w:author="Tomasz Sidor" w:date="2024-12-12T12:29:00Z">
        <w:r w:rsidRPr="002645E4" w:rsidDel="00E77221">
          <w:rPr>
            <w:b/>
            <w:bCs/>
            <w:sz w:val="20"/>
            <w:szCs w:val="20"/>
          </w:rPr>
          <w:delText>1.10</w:delText>
        </w:r>
      </w:del>
      <w:r w:rsidRPr="002645E4">
        <w:rPr>
          <w:sz w:val="20"/>
          <w:szCs w:val="20"/>
        </w:rPr>
        <w:t xml:space="preserve"> do OPZ</w:t>
      </w:r>
      <w:ins w:id="9" w:author="Tomasz Sidor" w:date="2024-12-12T12:31:00Z">
        <w:r w:rsidR="00E77221">
          <w:rPr>
            <w:sz w:val="20"/>
            <w:szCs w:val="20"/>
          </w:rPr>
          <w:t xml:space="preserve"> o nazwie</w:t>
        </w:r>
      </w:ins>
      <w:ins w:id="10" w:author="Tomasz Sidor" w:date="2024-12-12T12:30:00Z">
        <w:r w:rsidR="00E77221">
          <w:rPr>
            <w:sz w:val="20"/>
            <w:szCs w:val="20"/>
          </w:rPr>
          <w:t xml:space="preserve"> </w:t>
        </w:r>
      </w:ins>
      <w:ins w:id="11" w:author="Tomasz Sidor" w:date="2024-12-12T12:29:00Z">
        <w:r w:rsidR="00E77221">
          <w:rPr>
            <w:sz w:val="20"/>
            <w:szCs w:val="20"/>
          </w:rPr>
          <w:t xml:space="preserve">Wykaz regulacji </w:t>
        </w:r>
      </w:ins>
      <w:ins w:id="12" w:author="Tomasz Sidor" w:date="2024-12-12T12:30:00Z">
        <w:r w:rsidR="00E77221">
          <w:rPr>
            <w:sz w:val="20"/>
            <w:szCs w:val="20"/>
          </w:rPr>
          <w:t xml:space="preserve">wewnętrznych Zamawiającego. </w:t>
        </w:r>
      </w:ins>
    </w:p>
    <w:p w14:paraId="164B6D17" w14:textId="77777777" w:rsidR="00B77663" w:rsidRDefault="00B77663" w:rsidP="00B77663">
      <w:pPr>
        <w:pStyle w:val="Default"/>
        <w:numPr>
          <w:ilvl w:val="0"/>
          <w:numId w:val="24"/>
        </w:numPr>
        <w:jc w:val="both"/>
        <w:rPr>
          <w:sz w:val="20"/>
          <w:szCs w:val="20"/>
        </w:rPr>
      </w:pPr>
      <w:r w:rsidRPr="00CA30F1">
        <w:rPr>
          <w:sz w:val="20"/>
          <w:szCs w:val="20"/>
        </w:rPr>
        <w:t xml:space="preserve">Ze wszystkich czynności związanych </w:t>
      </w:r>
      <w:r>
        <w:rPr>
          <w:sz w:val="20"/>
          <w:szCs w:val="20"/>
        </w:rPr>
        <w:t>z Przeglądem i Testem</w:t>
      </w:r>
      <w:r w:rsidRPr="00CA30F1">
        <w:rPr>
          <w:sz w:val="20"/>
          <w:szCs w:val="20"/>
        </w:rPr>
        <w:t xml:space="preserve"> </w:t>
      </w:r>
      <w:r w:rsidRPr="00A54191">
        <w:rPr>
          <w:sz w:val="20"/>
          <w:szCs w:val="20"/>
        </w:rPr>
        <w:t>Wykonawca jest  zobowiązany</w:t>
      </w:r>
      <w:r w:rsidRPr="00CA30F1">
        <w:rPr>
          <w:sz w:val="20"/>
          <w:szCs w:val="20"/>
        </w:rPr>
        <w:t xml:space="preserve"> sporządzać dokumentację zgodnie z niniejszą informacją oraz innymi procedurami wskazanymi  w Umowie.</w:t>
      </w:r>
    </w:p>
    <w:p w14:paraId="66A4D11D" w14:textId="77777777" w:rsidR="00B77663" w:rsidRDefault="00B77663" w:rsidP="00AD61FD">
      <w:pPr>
        <w:pStyle w:val="Default"/>
        <w:jc w:val="both"/>
        <w:rPr>
          <w:sz w:val="20"/>
          <w:szCs w:val="20"/>
        </w:rPr>
      </w:pPr>
    </w:p>
    <w:p w14:paraId="5BF7237E" w14:textId="77777777" w:rsidR="00B77663" w:rsidRDefault="00B77663" w:rsidP="00AD61FD">
      <w:pPr>
        <w:pStyle w:val="Default"/>
        <w:jc w:val="both"/>
        <w:rPr>
          <w:sz w:val="20"/>
          <w:szCs w:val="20"/>
        </w:rPr>
      </w:pPr>
    </w:p>
    <w:p w14:paraId="3319906F" w14:textId="77777777" w:rsidR="00B77663" w:rsidRPr="00CA30F1" w:rsidRDefault="00B77663" w:rsidP="00AD61FD">
      <w:pPr>
        <w:pStyle w:val="Default"/>
        <w:jc w:val="both"/>
        <w:rPr>
          <w:sz w:val="20"/>
          <w:szCs w:val="20"/>
        </w:rPr>
      </w:pPr>
      <w:r w:rsidRPr="00CA30F1">
        <w:rPr>
          <w:b/>
          <w:bCs/>
          <w:sz w:val="20"/>
          <w:szCs w:val="20"/>
        </w:rPr>
        <w:t xml:space="preserve">Rozdział II Wykonanie czynności </w:t>
      </w:r>
      <w:r>
        <w:rPr>
          <w:b/>
          <w:bCs/>
          <w:sz w:val="20"/>
          <w:szCs w:val="20"/>
        </w:rPr>
        <w:t>P</w:t>
      </w:r>
      <w:r w:rsidRPr="00CA30F1">
        <w:rPr>
          <w:b/>
          <w:bCs/>
          <w:sz w:val="20"/>
          <w:szCs w:val="20"/>
        </w:rPr>
        <w:t>rzeglądu</w:t>
      </w:r>
      <w:r>
        <w:rPr>
          <w:b/>
          <w:bCs/>
          <w:sz w:val="20"/>
          <w:szCs w:val="20"/>
        </w:rPr>
        <w:t xml:space="preserve"> SEOO</w:t>
      </w:r>
      <w:r w:rsidRPr="00A54191">
        <w:rPr>
          <w:b/>
          <w:bCs/>
          <w:sz w:val="20"/>
          <w:szCs w:val="20"/>
        </w:rPr>
        <w:t xml:space="preserve"> przez Wykonawcę</w:t>
      </w:r>
    </w:p>
    <w:p w14:paraId="76C6CF3B" w14:textId="77777777" w:rsidR="00B77663" w:rsidRPr="00A242E1" w:rsidRDefault="00B77663" w:rsidP="00B77663">
      <w:pPr>
        <w:pStyle w:val="Default"/>
        <w:numPr>
          <w:ilvl w:val="0"/>
          <w:numId w:val="23"/>
        </w:numPr>
        <w:jc w:val="both"/>
        <w:rPr>
          <w:sz w:val="20"/>
          <w:szCs w:val="20"/>
        </w:rPr>
      </w:pPr>
      <w:r w:rsidRPr="00CA30F1">
        <w:rPr>
          <w:sz w:val="20"/>
          <w:szCs w:val="20"/>
        </w:rPr>
        <w:t>Czynności polegają na określeniu stanu rzeczywistego instalacji systemu, sprawności i poprawności działania poszczególnych jego elementów, sprawdzeniu poprawności komunikacji składowych systemu między sobą oraz z innymi systemami obiektowymi i zewnętrznymi (np. przekaz sygnału alarmowego do odpowiednich osób i instytucji)</w:t>
      </w:r>
      <w:r>
        <w:rPr>
          <w:sz w:val="20"/>
          <w:szCs w:val="20"/>
        </w:rPr>
        <w:t xml:space="preserve">, a także </w:t>
      </w:r>
      <w:r w:rsidRPr="00A242E1">
        <w:rPr>
          <w:sz w:val="20"/>
          <w:szCs w:val="20"/>
        </w:rPr>
        <w:t>obejmują wizualną ocenę stanu technicznego urządzeń</w:t>
      </w:r>
      <w:r>
        <w:rPr>
          <w:sz w:val="20"/>
          <w:szCs w:val="20"/>
        </w:rPr>
        <w:t xml:space="preserve"> wchodzących w skład systemu.</w:t>
      </w:r>
    </w:p>
    <w:p w14:paraId="440913A1" w14:textId="77777777" w:rsidR="00B77663" w:rsidRPr="00CA30F1" w:rsidRDefault="00B77663" w:rsidP="00B77663">
      <w:pPr>
        <w:pStyle w:val="Default"/>
        <w:numPr>
          <w:ilvl w:val="0"/>
          <w:numId w:val="23"/>
        </w:numPr>
        <w:jc w:val="both"/>
        <w:rPr>
          <w:sz w:val="20"/>
          <w:szCs w:val="20"/>
        </w:rPr>
      </w:pPr>
      <w:r w:rsidRPr="00CA30F1">
        <w:rPr>
          <w:sz w:val="20"/>
          <w:szCs w:val="20"/>
        </w:rPr>
        <w:t>Czynności te powinny być wykonywane z podziałem na</w:t>
      </w:r>
      <w:r>
        <w:rPr>
          <w:sz w:val="20"/>
          <w:szCs w:val="20"/>
        </w:rPr>
        <w:t xml:space="preserve"> dany system wchodzący w skład SEOO oraz z uwzględnieniem wszystkich czynności obejmujących dany Przegląd, o których mowa w rozdziale III.</w:t>
      </w:r>
      <w:r w:rsidRPr="00CA30F1">
        <w:rPr>
          <w:sz w:val="20"/>
          <w:szCs w:val="20"/>
        </w:rPr>
        <w:t xml:space="preserve"> </w:t>
      </w:r>
    </w:p>
    <w:p w14:paraId="2B42D172" w14:textId="77777777" w:rsidR="00B77663" w:rsidRDefault="00B77663" w:rsidP="005B18C1">
      <w:pPr>
        <w:pStyle w:val="Default"/>
        <w:jc w:val="both"/>
        <w:rPr>
          <w:b/>
          <w:bCs/>
          <w:sz w:val="20"/>
          <w:szCs w:val="20"/>
        </w:rPr>
      </w:pPr>
    </w:p>
    <w:p w14:paraId="3D69C09B" w14:textId="77777777" w:rsidR="00B77663" w:rsidRPr="00CA30F1" w:rsidRDefault="00B77663" w:rsidP="00F8659B">
      <w:pPr>
        <w:pStyle w:val="Default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Rozdział III </w:t>
      </w:r>
      <w:r w:rsidRPr="00CA30F1">
        <w:rPr>
          <w:b/>
          <w:bCs/>
          <w:sz w:val="20"/>
          <w:szCs w:val="20"/>
        </w:rPr>
        <w:t xml:space="preserve">Przegląd </w:t>
      </w:r>
      <w:r>
        <w:rPr>
          <w:b/>
          <w:bCs/>
          <w:sz w:val="20"/>
          <w:szCs w:val="20"/>
        </w:rPr>
        <w:t>SEOO</w:t>
      </w:r>
      <w:r w:rsidRPr="00CA30F1">
        <w:rPr>
          <w:b/>
          <w:bCs/>
          <w:sz w:val="20"/>
          <w:szCs w:val="20"/>
        </w:rPr>
        <w:t xml:space="preserve"> </w:t>
      </w:r>
      <w:r w:rsidRPr="00A54191">
        <w:rPr>
          <w:b/>
          <w:bCs/>
          <w:sz w:val="20"/>
          <w:szCs w:val="20"/>
        </w:rPr>
        <w:t>realizowany przez Wykonawcę</w:t>
      </w:r>
    </w:p>
    <w:p w14:paraId="1D0ECB02" w14:textId="77777777" w:rsidR="00B77663" w:rsidRPr="00CA30F1" w:rsidRDefault="00B77663" w:rsidP="00415D69">
      <w:pPr>
        <w:pStyle w:val="Default"/>
        <w:jc w:val="both"/>
        <w:rPr>
          <w:sz w:val="20"/>
          <w:szCs w:val="20"/>
        </w:rPr>
      </w:pPr>
    </w:p>
    <w:p w14:paraId="5B8ED741" w14:textId="77777777" w:rsidR="00B77663" w:rsidRPr="00CA30F1" w:rsidRDefault="00B77663" w:rsidP="00B77663">
      <w:pPr>
        <w:pStyle w:val="Default"/>
        <w:numPr>
          <w:ilvl w:val="0"/>
          <w:numId w:val="25"/>
        </w:numPr>
        <w:spacing w:after="28"/>
        <w:jc w:val="both"/>
        <w:rPr>
          <w:b/>
          <w:bCs/>
          <w:sz w:val="20"/>
          <w:szCs w:val="20"/>
        </w:rPr>
      </w:pPr>
      <w:r w:rsidRPr="00CA30F1">
        <w:rPr>
          <w:b/>
          <w:bCs/>
          <w:sz w:val="20"/>
          <w:szCs w:val="20"/>
        </w:rPr>
        <w:t>Dla instalacji Systemu Sygnalizacji Włamania i Napadu</w:t>
      </w:r>
      <w:r>
        <w:rPr>
          <w:b/>
          <w:bCs/>
          <w:sz w:val="20"/>
          <w:szCs w:val="20"/>
        </w:rPr>
        <w:t xml:space="preserve"> (</w:t>
      </w:r>
      <w:proofErr w:type="spellStart"/>
      <w:r>
        <w:rPr>
          <w:b/>
          <w:bCs/>
          <w:sz w:val="20"/>
          <w:szCs w:val="20"/>
        </w:rPr>
        <w:t>SSWiN</w:t>
      </w:r>
      <w:proofErr w:type="spellEnd"/>
      <w:r>
        <w:rPr>
          <w:b/>
          <w:bCs/>
          <w:sz w:val="20"/>
          <w:szCs w:val="20"/>
        </w:rPr>
        <w:t>)</w:t>
      </w:r>
      <w:r w:rsidRPr="00CA30F1">
        <w:rPr>
          <w:b/>
          <w:bCs/>
          <w:sz w:val="20"/>
          <w:szCs w:val="20"/>
        </w:rPr>
        <w:t xml:space="preserve">: </w:t>
      </w:r>
    </w:p>
    <w:p w14:paraId="11E4B60D" w14:textId="77777777" w:rsidR="00B77663" w:rsidRPr="00CA30F1" w:rsidRDefault="00B77663" w:rsidP="00B77663">
      <w:pPr>
        <w:pStyle w:val="Default"/>
        <w:numPr>
          <w:ilvl w:val="1"/>
          <w:numId w:val="25"/>
        </w:numPr>
        <w:spacing w:after="28"/>
        <w:ind w:left="851" w:hanging="567"/>
        <w:jc w:val="both"/>
        <w:rPr>
          <w:sz w:val="20"/>
          <w:szCs w:val="20"/>
        </w:rPr>
      </w:pPr>
      <w:r w:rsidRPr="00CA30F1">
        <w:rPr>
          <w:sz w:val="20"/>
          <w:szCs w:val="20"/>
        </w:rPr>
        <w:t xml:space="preserve">pomiar napięcia zasilania i test stanu akumulatora (UPS-u) systemu; </w:t>
      </w:r>
    </w:p>
    <w:p w14:paraId="0E28D79C" w14:textId="77777777" w:rsidR="00B77663" w:rsidRPr="00305647" w:rsidRDefault="00B77663" w:rsidP="00B77663">
      <w:pPr>
        <w:pStyle w:val="Default"/>
        <w:numPr>
          <w:ilvl w:val="1"/>
          <w:numId w:val="25"/>
        </w:numPr>
        <w:spacing w:after="28"/>
        <w:ind w:left="851" w:hanging="567"/>
        <w:jc w:val="both"/>
        <w:rPr>
          <w:sz w:val="20"/>
          <w:szCs w:val="20"/>
        </w:rPr>
      </w:pPr>
      <w:r w:rsidRPr="00305647">
        <w:rPr>
          <w:sz w:val="20"/>
          <w:szCs w:val="20"/>
        </w:rPr>
        <w:t xml:space="preserve">wizualną ocenę oraz sprawdzenie poprawności działania centralki i czujek systemu </w:t>
      </w:r>
      <w:proofErr w:type="spellStart"/>
      <w:r w:rsidRPr="00305647">
        <w:rPr>
          <w:sz w:val="20"/>
          <w:szCs w:val="20"/>
        </w:rPr>
        <w:t>SSWiN</w:t>
      </w:r>
      <w:proofErr w:type="spellEnd"/>
      <w:r w:rsidRPr="00305647">
        <w:rPr>
          <w:sz w:val="20"/>
          <w:szCs w:val="20"/>
        </w:rPr>
        <w:t xml:space="preserve">; </w:t>
      </w:r>
    </w:p>
    <w:p w14:paraId="4FE428B4" w14:textId="77777777" w:rsidR="00B77663" w:rsidRPr="00F2482D" w:rsidRDefault="00B77663" w:rsidP="00B77663">
      <w:pPr>
        <w:pStyle w:val="Default"/>
        <w:numPr>
          <w:ilvl w:val="1"/>
          <w:numId w:val="25"/>
        </w:numPr>
        <w:spacing w:after="28"/>
        <w:ind w:left="851" w:hanging="567"/>
        <w:jc w:val="both"/>
        <w:rPr>
          <w:sz w:val="20"/>
          <w:szCs w:val="20"/>
        </w:rPr>
      </w:pPr>
      <w:r w:rsidRPr="00305647">
        <w:rPr>
          <w:sz w:val="20"/>
          <w:szCs w:val="20"/>
        </w:rPr>
        <w:t xml:space="preserve">wizualną ocenę instalacji zasilającej centralkę systemu </w:t>
      </w:r>
      <w:proofErr w:type="spellStart"/>
      <w:r w:rsidRPr="00305647">
        <w:rPr>
          <w:sz w:val="20"/>
          <w:szCs w:val="20"/>
        </w:rPr>
        <w:t>SSWiN</w:t>
      </w:r>
      <w:proofErr w:type="spellEnd"/>
      <w:r w:rsidRPr="00305647">
        <w:rPr>
          <w:sz w:val="20"/>
          <w:szCs w:val="20"/>
        </w:rPr>
        <w:t xml:space="preserve"> i poszczególnych linii </w:t>
      </w:r>
      <w:r w:rsidRPr="00F2482D">
        <w:rPr>
          <w:sz w:val="20"/>
          <w:szCs w:val="20"/>
        </w:rPr>
        <w:t xml:space="preserve">dozorowych; </w:t>
      </w:r>
    </w:p>
    <w:p w14:paraId="7EFA6198" w14:textId="77777777" w:rsidR="00B77663" w:rsidRPr="001E20CC" w:rsidRDefault="00B77663" w:rsidP="00B77663">
      <w:pPr>
        <w:pStyle w:val="Default"/>
        <w:numPr>
          <w:ilvl w:val="1"/>
          <w:numId w:val="25"/>
        </w:numPr>
        <w:spacing w:after="28"/>
        <w:ind w:left="851" w:hanging="567"/>
        <w:jc w:val="both"/>
        <w:rPr>
          <w:color w:val="000000" w:themeColor="text1"/>
          <w:sz w:val="16"/>
        </w:rPr>
      </w:pPr>
      <w:r w:rsidRPr="001E20CC">
        <w:rPr>
          <w:sz w:val="20"/>
        </w:rPr>
        <w:t xml:space="preserve">Wizualna ocena i sprawdzenie działania sygnalizatorów akustycznych/optycznych systemu </w:t>
      </w:r>
      <w:proofErr w:type="spellStart"/>
      <w:r w:rsidRPr="001E20CC">
        <w:rPr>
          <w:sz w:val="20"/>
        </w:rPr>
        <w:t>SSWiN</w:t>
      </w:r>
      <w:proofErr w:type="spellEnd"/>
      <w:r w:rsidRPr="00A54191">
        <w:rPr>
          <w:color w:val="000000" w:themeColor="text1"/>
          <w:sz w:val="16"/>
          <w:szCs w:val="16"/>
        </w:rPr>
        <w:t>;</w:t>
      </w:r>
    </w:p>
    <w:p w14:paraId="667F0D1C" w14:textId="77777777" w:rsidR="00B77663" w:rsidRPr="00F8659B" w:rsidRDefault="00B77663" w:rsidP="00B77663">
      <w:pPr>
        <w:pStyle w:val="Default"/>
        <w:numPr>
          <w:ilvl w:val="1"/>
          <w:numId w:val="25"/>
        </w:numPr>
        <w:spacing w:after="28"/>
        <w:ind w:left="851" w:hanging="567"/>
        <w:jc w:val="both"/>
        <w:rPr>
          <w:sz w:val="20"/>
          <w:szCs w:val="20"/>
        </w:rPr>
      </w:pPr>
      <w:r w:rsidRPr="00475282">
        <w:rPr>
          <w:sz w:val="20"/>
          <w:szCs w:val="20"/>
        </w:rPr>
        <w:t xml:space="preserve">sprawdzenie działania czujek ruchu oraz czujek zamknięcia drzwi w każdej strefie chronionej; </w:t>
      </w:r>
    </w:p>
    <w:p w14:paraId="3326E5FB" w14:textId="77777777" w:rsidR="00B77663" w:rsidRPr="00F8659B" w:rsidRDefault="00B77663" w:rsidP="00B77663">
      <w:pPr>
        <w:pStyle w:val="Default"/>
        <w:numPr>
          <w:ilvl w:val="1"/>
          <w:numId w:val="25"/>
        </w:numPr>
        <w:spacing w:after="28"/>
        <w:ind w:left="851" w:hanging="567"/>
        <w:jc w:val="both"/>
        <w:rPr>
          <w:sz w:val="20"/>
          <w:szCs w:val="20"/>
        </w:rPr>
      </w:pPr>
      <w:r w:rsidRPr="005B18C1">
        <w:rPr>
          <w:sz w:val="20"/>
          <w:szCs w:val="20"/>
        </w:rPr>
        <w:t xml:space="preserve">sprawdzenie działania przycisków (pilotów) alarmu ręcznego; </w:t>
      </w:r>
    </w:p>
    <w:p w14:paraId="76519CDB" w14:textId="77777777" w:rsidR="00B77663" w:rsidRPr="00F8659B" w:rsidRDefault="00B77663" w:rsidP="00B77663">
      <w:pPr>
        <w:pStyle w:val="Default"/>
        <w:numPr>
          <w:ilvl w:val="1"/>
          <w:numId w:val="25"/>
        </w:numPr>
        <w:spacing w:after="28"/>
        <w:ind w:left="851" w:hanging="567"/>
        <w:jc w:val="both"/>
        <w:rPr>
          <w:sz w:val="20"/>
          <w:szCs w:val="20"/>
        </w:rPr>
      </w:pPr>
      <w:r w:rsidRPr="005B18C1">
        <w:rPr>
          <w:sz w:val="20"/>
          <w:szCs w:val="20"/>
        </w:rPr>
        <w:t>sprawdzenie działania urządzeń transmisji alarmu do centrum monitorowania;</w:t>
      </w:r>
    </w:p>
    <w:p w14:paraId="33FB731F" w14:textId="77777777" w:rsidR="00B77663" w:rsidRPr="00F8659B" w:rsidRDefault="00B77663" w:rsidP="00B77663">
      <w:pPr>
        <w:pStyle w:val="Default"/>
        <w:numPr>
          <w:ilvl w:val="1"/>
          <w:numId w:val="25"/>
        </w:numPr>
        <w:spacing w:after="28"/>
        <w:ind w:left="851" w:hanging="567"/>
        <w:jc w:val="both"/>
        <w:rPr>
          <w:sz w:val="20"/>
          <w:szCs w:val="20"/>
        </w:rPr>
      </w:pPr>
      <w:r w:rsidRPr="005B18C1">
        <w:rPr>
          <w:sz w:val="20"/>
          <w:szCs w:val="20"/>
        </w:rPr>
        <w:t xml:space="preserve">sprawdzenie działania urządzeń transmisji alarmu do systemu SCADA; </w:t>
      </w:r>
    </w:p>
    <w:p w14:paraId="507C45F3" w14:textId="77777777" w:rsidR="00B77663" w:rsidRPr="00F8659B" w:rsidRDefault="00B77663" w:rsidP="00B77663">
      <w:pPr>
        <w:pStyle w:val="Default"/>
        <w:numPr>
          <w:ilvl w:val="1"/>
          <w:numId w:val="25"/>
        </w:numPr>
        <w:spacing w:after="28"/>
        <w:ind w:left="851" w:hanging="567"/>
        <w:jc w:val="both"/>
        <w:rPr>
          <w:sz w:val="20"/>
          <w:szCs w:val="20"/>
        </w:rPr>
      </w:pPr>
      <w:r w:rsidRPr="005B18C1">
        <w:rPr>
          <w:sz w:val="20"/>
          <w:szCs w:val="20"/>
        </w:rPr>
        <w:t xml:space="preserve">sprawdzenie skuteczności obwodu antysabotażowego poprzez zdjęcie obudowy czujki, a także jej oczyszczenie – wymagane jest jedno sprawdzenie w trzecim kwartale przeglądów; </w:t>
      </w:r>
    </w:p>
    <w:p w14:paraId="4A946560" w14:textId="77777777" w:rsidR="00B77663" w:rsidRPr="00F8659B" w:rsidRDefault="00B77663" w:rsidP="00B77663">
      <w:pPr>
        <w:pStyle w:val="Default"/>
        <w:numPr>
          <w:ilvl w:val="1"/>
          <w:numId w:val="25"/>
        </w:numPr>
        <w:spacing w:after="28"/>
        <w:ind w:left="851" w:hanging="567"/>
        <w:jc w:val="both"/>
        <w:rPr>
          <w:sz w:val="20"/>
          <w:szCs w:val="20"/>
        </w:rPr>
      </w:pPr>
      <w:r w:rsidRPr="005B18C1">
        <w:rPr>
          <w:sz w:val="20"/>
          <w:szCs w:val="20"/>
        </w:rPr>
        <w:t xml:space="preserve">sprawdzenie kompletności oraz stanu technicznego zamontowanych czujek; </w:t>
      </w:r>
    </w:p>
    <w:p w14:paraId="3A01F582" w14:textId="77777777" w:rsidR="00B77663" w:rsidRPr="00F8659B" w:rsidRDefault="00B77663" w:rsidP="00B77663">
      <w:pPr>
        <w:pStyle w:val="Default"/>
        <w:numPr>
          <w:ilvl w:val="1"/>
          <w:numId w:val="25"/>
        </w:numPr>
        <w:spacing w:after="28"/>
        <w:ind w:left="851" w:hanging="567"/>
        <w:jc w:val="both"/>
        <w:rPr>
          <w:sz w:val="20"/>
          <w:szCs w:val="20"/>
        </w:rPr>
      </w:pPr>
      <w:r w:rsidRPr="005B18C1">
        <w:rPr>
          <w:sz w:val="20"/>
          <w:szCs w:val="20"/>
        </w:rPr>
        <w:t xml:space="preserve">sprawdzenie, czy w dozorowanym pomieszczeniu, strefie nie występują czynniki mogące wywoływać fałszywe alarmy; </w:t>
      </w:r>
    </w:p>
    <w:p w14:paraId="783449B3" w14:textId="77777777" w:rsidR="00B77663" w:rsidRPr="00F8659B" w:rsidRDefault="00B77663" w:rsidP="00B77663">
      <w:pPr>
        <w:pStyle w:val="Default"/>
        <w:numPr>
          <w:ilvl w:val="1"/>
          <w:numId w:val="25"/>
        </w:numPr>
        <w:spacing w:after="28"/>
        <w:ind w:left="851" w:hanging="567"/>
        <w:jc w:val="both"/>
        <w:rPr>
          <w:sz w:val="20"/>
          <w:szCs w:val="20"/>
        </w:rPr>
      </w:pPr>
      <w:r w:rsidRPr="005B18C1">
        <w:rPr>
          <w:sz w:val="20"/>
          <w:szCs w:val="20"/>
        </w:rPr>
        <w:t xml:space="preserve">sprawdzenie zasięgu działania, wykonanie próby działania, a także ewentualna korekta ustawień kąta obserwacji poszczególnych czujek; </w:t>
      </w:r>
    </w:p>
    <w:p w14:paraId="08FC5131" w14:textId="77777777" w:rsidR="00B77663" w:rsidRPr="00F8659B" w:rsidRDefault="00B77663" w:rsidP="00B77663">
      <w:pPr>
        <w:pStyle w:val="Default"/>
        <w:numPr>
          <w:ilvl w:val="1"/>
          <w:numId w:val="25"/>
        </w:numPr>
        <w:spacing w:after="28"/>
        <w:ind w:left="851" w:hanging="567"/>
        <w:jc w:val="both"/>
        <w:rPr>
          <w:sz w:val="20"/>
          <w:szCs w:val="20"/>
        </w:rPr>
      </w:pPr>
      <w:r w:rsidRPr="005B18C1">
        <w:rPr>
          <w:sz w:val="20"/>
          <w:szCs w:val="20"/>
        </w:rPr>
        <w:t xml:space="preserve">sprawdzenie wartości napięcia zasilającego dla poszczególnych czujek systemu alarmowego; </w:t>
      </w:r>
    </w:p>
    <w:p w14:paraId="52C36D56" w14:textId="77777777" w:rsidR="00B77663" w:rsidRPr="00F8659B" w:rsidRDefault="00B77663" w:rsidP="00B77663">
      <w:pPr>
        <w:pStyle w:val="Default"/>
        <w:numPr>
          <w:ilvl w:val="1"/>
          <w:numId w:val="25"/>
        </w:numPr>
        <w:spacing w:after="28"/>
        <w:ind w:left="851" w:hanging="567"/>
        <w:jc w:val="both"/>
        <w:rPr>
          <w:sz w:val="20"/>
          <w:szCs w:val="20"/>
        </w:rPr>
      </w:pPr>
      <w:r w:rsidRPr="005B18C1">
        <w:rPr>
          <w:sz w:val="20"/>
          <w:szCs w:val="20"/>
        </w:rPr>
        <w:t xml:space="preserve">sprawdzenie stabilności zamontowania centrali alarmowej oraz jej wszystkich przyłączy; </w:t>
      </w:r>
    </w:p>
    <w:p w14:paraId="2E466059" w14:textId="77777777" w:rsidR="00B77663" w:rsidRPr="00F8659B" w:rsidRDefault="00B77663" w:rsidP="00B77663">
      <w:pPr>
        <w:pStyle w:val="Default"/>
        <w:numPr>
          <w:ilvl w:val="1"/>
          <w:numId w:val="25"/>
        </w:numPr>
        <w:spacing w:after="28"/>
        <w:ind w:left="851" w:hanging="567"/>
        <w:jc w:val="both"/>
        <w:rPr>
          <w:sz w:val="20"/>
          <w:szCs w:val="20"/>
        </w:rPr>
      </w:pPr>
      <w:r w:rsidRPr="00F8659B">
        <w:rPr>
          <w:sz w:val="20"/>
          <w:szCs w:val="20"/>
        </w:rPr>
        <w:t xml:space="preserve">sprawdzenie zegara centrali i porównanie z czasem rzeczywistym. </w:t>
      </w:r>
    </w:p>
    <w:p w14:paraId="5CEB0395" w14:textId="77777777" w:rsidR="00B77663" w:rsidRPr="00F8659B" w:rsidRDefault="00B77663" w:rsidP="00B77663">
      <w:pPr>
        <w:pStyle w:val="Default"/>
        <w:numPr>
          <w:ilvl w:val="1"/>
          <w:numId w:val="25"/>
        </w:numPr>
        <w:spacing w:after="28"/>
        <w:ind w:left="851" w:hanging="567"/>
        <w:jc w:val="both"/>
        <w:rPr>
          <w:sz w:val="20"/>
          <w:szCs w:val="20"/>
        </w:rPr>
      </w:pPr>
      <w:r w:rsidRPr="00F8659B">
        <w:rPr>
          <w:sz w:val="20"/>
          <w:szCs w:val="20"/>
        </w:rPr>
        <w:t xml:space="preserve">sprawdzenie zgodności przyporządkowania linii dozorowych z istniejącym opisem Systemu. </w:t>
      </w:r>
    </w:p>
    <w:p w14:paraId="3EF54F62" w14:textId="77777777" w:rsidR="00B77663" w:rsidRPr="00F8659B" w:rsidRDefault="00B77663" w:rsidP="00B77663">
      <w:pPr>
        <w:pStyle w:val="Default"/>
        <w:numPr>
          <w:ilvl w:val="1"/>
          <w:numId w:val="25"/>
        </w:numPr>
        <w:spacing w:after="28"/>
        <w:ind w:left="851" w:hanging="567"/>
        <w:jc w:val="both"/>
        <w:rPr>
          <w:sz w:val="20"/>
          <w:szCs w:val="20"/>
        </w:rPr>
      </w:pPr>
      <w:r w:rsidRPr="00F8659B">
        <w:rPr>
          <w:sz w:val="20"/>
          <w:szCs w:val="20"/>
        </w:rPr>
        <w:t xml:space="preserve">po zmianie konfiguracji systemu wykonanie kopii konfiguracji systemu (gdy centrala ma taką opcję) - jeśli system nie wykonuje czynności automatycznie; </w:t>
      </w:r>
    </w:p>
    <w:p w14:paraId="63F33DCA" w14:textId="77777777" w:rsidR="00B77663" w:rsidRPr="00F8659B" w:rsidRDefault="00B77663" w:rsidP="00B77663">
      <w:pPr>
        <w:pStyle w:val="Default"/>
        <w:numPr>
          <w:ilvl w:val="1"/>
          <w:numId w:val="25"/>
        </w:numPr>
        <w:spacing w:after="28"/>
        <w:ind w:left="851" w:hanging="567"/>
        <w:jc w:val="both"/>
        <w:rPr>
          <w:sz w:val="20"/>
          <w:szCs w:val="20"/>
        </w:rPr>
      </w:pPr>
      <w:r w:rsidRPr="00F8659B">
        <w:rPr>
          <w:sz w:val="20"/>
          <w:szCs w:val="20"/>
        </w:rPr>
        <w:t xml:space="preserve">wykonie kopii zapasowych bazy danych lub oprogramowania Systemu; </w:t>
      </w:r>
    </w:p>
    <w:p w14:paraId="05964A66" w14:textId="77777777" w:rsidR="00B77663" w:rsidRPr="00F8659B" w:rsidRDefault="00B77663" w:rsidP="00B77663">
      <w:pPr>
        <w:pStyle w:val="Default"/>
        <w:numPr>
          <w:ilvl w:val="1"/>
          <w:numId w:val="25"/>
        </w:numPr>
        <w:spacing w:after="28"/>
        <w:ind w:left="851" w:hanging="567"/>
        <w:jc w:val="both"/>
        <w:rPr>
          <w:sz w:val="20"/>
          <w:szCs w:val="20"/>
        </w:rPr>
      </w:pPr>
      <w:r w:rsidRPr="00475282">
        <w:rPr>
          <w:sz w:val="20"/>
          <w:szCs w:val="20"/>
        </w:rPr>
        <w:t>sprawdzenie po</w:t>
      </w:r>
      <w:r w:rsidRPr="00F8659B">
        <w:rPr>
          <w:sz w:val="20"/>
          <w:szCs w:val="20"/>
        </w:rPr>
        <w:t xml:space="preserve">prawności działania, konfiguracja i aktualizacja oprogramowania systemowego </w:t>
      </w:r>
      <w:proofErr w:type="spellStart"/>
      <w:r w:rsidRPr="00F8659B">
        <w:rPr>
          <w:sz w:val="20"/>
          <w:szCs w:val="20"/>
        </w:rPr>
        <w:t>SSWiN</w:t>
      </w:r>
      <w:proofErr w:type="spellEnd"/>
      <w:r w:rsidRPr="00F8659B">
        <w:rPr>
          <w:sz w:val="20"/>
          <w:szCs w:val="20"/>
        </w:rPr>
        <w:t xml:space="preserve"> zainstalowanego na stacjach roboczych i urządzeniach. </w:t>
      </w:r>
    </w:p>
    <w:p w14:paraId="71B0E0A0" w14:textId="77777777" w:rsidR="00B77663" w:rsidRPr="00CA30F1" w:rsidRDefault="00B77663" w:rsidP="00415D69">
      <w:pPr>
        <w:pStyle w:val="Default"/>
        <w:jc w:val="both"/>
        <w:rPr>
          <w:sz w:val="20"/>
          <w:szCs w:val="20"/>
        </w:rPr>
      </w:pPr>
    </w:p>
    <w:p w14:paraId="29A65575" w14:textId="77777777" w:rsidR="00B77663" w:rsidRPr="00CA30F1" w:rsidRDefault="00B77663" w:rsidP="00B77663">
      <w:pPr>
        <w:pStyle w:val="Default"/>
        <w:numPr>
          <w:ilvl w:val="0"/>
          <w:numId w:val="25"/>
        </w:numPr>
        <w:spacing w:after="28"/>
        <w:jc w:val="both"/>
        <w:rPr>
          <w:b/>
          <w:bCs/>
          <w:sz w:val="20"/>
          <w:szCs w:val="20"/>
        </w:rPr>
      </w:pPr>
      <w:r w:rsidRPr="00CA30F1">
        <w:rPr>
          <w:b/>
          <w:bCs/>
          <w:sz w:val="20"/>
          <w:szCs w:val="20"/>
        </w:rPr>
        <w:t>Dla instalacji Systemu Monitoringu Wizyjnego</w:t>
      </w:r>
      <w:r>
        <w:rPr>
          <w:b/>
          <w:bCs/>
          <w:sz w:val="20"/>
          <w:szCs w:val="20"/>
        </w:rPr>
        <w:t xml:space="preserve"> (CCTV)</w:t>
      </w:r>
      <w:r w:rsidRPr="00CA30F1">
        <w:rPr>
          <w:b/>
          <w:bCs/>
          <w:sz w:val="20"/>
          <w:szCs w:val="20"/>
        </w:rPr>
        <w:t xml:space="preserve">: </w:t>
      </w:r>
    </w:p>
    <w:p w14:paraId="6D2942BE" w14:textId="77777777" w:rsidR="00B77663" w:rsidRPr="00F8659B" w:rsidRDefault="00B77663" w:rsidP="00B77663">
      <w:pPr>
        <w:pStyle w:val="Default"/>
        <w:numPr>
          <w:ilvl w:val="1"/>
          <w:numId w:val="25"/>
        </w:numPr>
        <w:spacing w:after="28"/>
        <w:ind w:left="851" w:hanging="567"/>
        <w:jc w:val="both"/>
        <w:rPr>
          <w:sz w:val="20"/>
          <w:szCs w:val="20"/>
        </w:rPr>
      </w:pPr>
      <w:r w:rsidRPr="00F8659B">
        <w:rPr>
          <w:sz w:val="20"/>
          <w:szCs w:val="20"/>
        </w:rPr>
        <w:t>sprawdzenie poprawności działania kamer systemu (czystość o</w:t>
      </w:r>
      <w:r w:rsidRPr="00475282">
        <w:rPr>
          <w:sz w:val="20"/>
          <w:szCs w:val="20"/>
        </w:rPr>
        <w:t xml:space="preserve">brazu z kamer, kontrola ustawiania się kamer obrotowych w kierunku strefy, w której wystąpił alarm); </w:t>
      </w:r>
    </w:p>
    <w:p w14:paraId="62F259AC" w14:textId="77777777" w:rsidR="00B77663" w:rsidRPr="00F8659B" w:rsidRDefault="00B77663" w:rsidP="00B77663">
      <w:pPr>
        <w:pStyle w:val="Default"/>
        <w:numPr>
          <w:ilvl w:val="1"/>
          <w:numId w:val="25"/>
        </w:numPr>
        <w:spacing w:after="28"/>
        <w:ind w:left="851" w:hanging="567"/>
        <w:jc w:val="both"/>
        <w:rPr>
          <w:sz w:val="20"/>
          <w:szCs w:val="20"/>
        </w:rPr>
      </w:pPr>
      <w:r w:rsidRPr="00475282">
        <w:rPr>
          <w:sz w:val="20"/>
          <w:szCs w:val="20"/>
        </w:rPr>
        <w:t>sprawdzenie stabilności montażu wysięgnika oraz stabilności przymocowania do niego kamery</w:t>
      </w:r>
      <w:r>
        <w:rPr>
          <w:sz w:val="20"/>
          <w:szCs w:val="20"/>
        </w:rPr>
        <w:t>;</w:t>
      </w:r>
    </w:p>
    <w:p w14:paraId="066715FF" w14:textId="77777777" w:rsidR="00B77663" w:rsidRPr="00475282" w:rsidRDefault="00B77663" w:rsidP="00B77663">
      <w:pPr>
        <w:pStyle w:val="Default"/>
        <w:numPr>
          <w:ilvl w:val="1"/>
          <w:numId w:val="25"/>
        </w:numPr>
        <w:spacing w:after="28"/>
        <w:ind w:left="851" w:hanging="567"/>
        <w:jc w:val="both"/>
        <w:rPr>
          <w:sz w:val="20"/>
          <w:szCs w:val="20"/>
        </w:rPr>
      </w:pPr>
      <w:r w:rsidRPr="00475282">
        <w:rPr>
          <w:sz w:val="20"/>
          <w:szCs w:val="20"/>
        </w:rPr>
        <w:t>sprawdzenie poprawności (stabilności) połączeń kabli sygnałowych, sterujących automatyką przesłony i zasilających</w:t>
      </w:r>
      <w:r>
        <w:rPr>
          <w:sz w:val="20"/>
          <w:szCs w:val="20"/>
        </w:rPr>
        <w:t>;</w:t>
      </w:r>
    </w:p>
    <w:p w14:paraId="3BC38A70" w14:textId="77777777" w:rsidR="00B77663" w:rsidRPr="00475282" w:rsidRDefault="00B77663" w:rsidP="00B77663">
      <w:pPr>
        <w:pStyle w:val="Default"/>
        <w:numPr>
          <w:ilvl w:val="1"/>
          <w:numId w:val="25"/>
        </w:numPr>
        <w:spacing w:after="28"/>
        <w:ind w:left="851" w:hanging="567"/>
        <w:jc w:val="both"/>
        <w:rPr>
          <w:sz w:val="20"/>
          <w:szCs w:val="20"/>
        </w:rPr>
      </w:pPr>
      <w:r w:rsidRPr="00475282">
        <w:rPr>
          <w:sz w:val="20"/>
          <w:szCs w:val="20"/>
        </w:rPr>
        <w:t xml:space="preserve">sprawdzenie ustawienia pola widzenia punktu kamerowego; </w:t>
      </w:r>
    </w:p>
    <w:p w14:paraId="57A2CA5F" w14:textId="77777777" w:rsidR="00B77663" w:rsidRPr="00475282" w:rsidRDefault="00B77663" w:rsidP="00B77663">
      <w:pPr>
        <w:pStyle w:val="Default"/>
        <w:numPr>
          <w:ilvl w:val="1"/>
          <w:numId w:val="25"/>
        </w:numPr>
        <w:spacing w:after="28"/>
        <w:ind w:left="851" w:hanging="567"/>
        <w:jc w:val="both"/>
        <w:rPr>
          <w:sz w:val="20"/>
          <w:szCs w:val="20"/>
        </w:rPr>
      </w:pPr>
      <w:r w:rsidRPr="00475282">
        <w:rPr>
          <w:sz w:val="20"/>
          <w:szCs w:val="20"/>
        </w:rPr>
        <w:t xml:space="preserve">sprawdzenie ustawienia ostrości punktu kamerowego; </w:t>
      </w:r>
    </w:p>
    <w:p w14:paraId="1B3A76A1" w14:textId="77777777" w:rsidR="00B77663" w:rsidRPr="00475282" w:rsidRDefault="00B77663" w:rsidP="00B77663">
      <w:pPr>
        <w:pStyle w:val="Default"/>
        <w:numPr>
          <w:ilvl w:val="1"/>
          <w:numId w:val="25"/>
        </w:numPr>
        <w:spacing w:after="28"/>
        <w:ind w:left="851" w:hanging="567"/>
        <w:jc w:val="both"/>
        <w:rPr>
          <w:sz w:val="20"/>
          <w:szCs w:val="20"/>
        </w:rPr>
      </w:pPr>
      <w:r w:rsidRPr="00475282">
        <w:rPr>
          <w:sz w:val="20"/>
          <w:szCs w:val="20"/>
        </w:rPr>
        <w:t xml:space="preserve">czyszczenie obiektywu kamery; </w:t>
      </w:r>
    </w:p>
    <w:p w14:paraId="2CE5C958" w14:textId="77777777" w:rsidR="00B77663" w:rsidRPr="00475282" w:rsidRDefault="00B77663" w:rsidP="00B77663">
      <w:pPr>
        <w:pStyle w:val="Default"/>
        <w:numPr>
          <w:ilvl w:val="1"/>
          <w:numId w:val="25"/>
        </w:numPr>
        <w:spacing w:after="28"/>
        <w:ind w:left="851" w:hanging="567"/>
        <w:jc w:val="both"/>
        <w:rPr>
          <w:sz w:val="20"/>
          <w:szCs w:val="20"/>
        </w:rPr>
      </w:pPr>
      <w:r w:rsidRPr="00475282">
        <w:rPr>
          <w:sz w:val="20"/>
          <w:szCs w:val="20"/>
        </w:rPr>
        <w:t xml:space="preserve">czyszczenie oraz sprawdzenie obudowy kamery, szyby obudowy hermetycznej, oświetlaczy i wysięgnika i dławików kablowych; </w:t>
      </w:r>
    </w:p>
    <w:p w14:paraId="0669FA0E" w14:textId="77777777" w:rsidR="00B77663" w:rsidRPr="00475282" w:rsidRDefault="00B77663" w:rsidP="00B77663">
      <w:pPr>
        <w:pStyle w:val="Default"/>
        <w:numPr>
          <w:ilvl w:val="1"/>
          <w:numId w:val="25"/>
        </w:numPr>
        <w:spacing w:after="28"/>
        <w:ind w:left="851" w:hanging="567"/>
        <w:jc w:val="both"/>
        <w:rPr>
          <w:sz w:val="20"/>
          <w:szCs w:val="20"/>
        </w:rPr>
      </w:pPr>
      <w:r w:rsidRPr="00475282">
        <w:rPr>
          <w:sz w:val="20"/>
          <w:szCs w:val="20"/>
        </w:rPr>
        <w:t xml:space="preserve">sprawdzenie grzałki kamery; </w:t>
      </w:r>
    </w:p>
    <w:p w14:paraId="2AAAB0B2" w14:textId="77777777" w:rsidR="00B77663" w:rsidRPr="00475282" w:rsidRDefault="00B77663" w:rsidP="00B77663">
      <w:pPr>
        <w:pStyle w:val="Default"/>
        <w:numPr>
          <w:ilvl w:val="1"/>
          <w:numId w:val="25"/>
        </w:numPr>
        <w:spacing w:after="28"/>
        <w:ind w:left="851" w:hanging="567"/>
        <w:jc w:val="both"/>
        <w:rPr>
          <w:sz w:val="20"/>
          <w:szCs w:val="20"/>
        </w:rPr>
      </w:pPr>
      <w:r w:rsidRPr="00475282">
        <w:rPr>
          <w:sz w:val="20"/>
          <w:szCs w:val="20"/>
        </w:rPr>
        <w:t xml:space="preserve">sprawdzenie sprawności oświetlaczy; </w:t>
      </w:r>
    </w:p>
    <w:p w14:paraId="71496CAF" w14:textId="77777777" w:rsidR="00B77663" w:rsidRPr="00475282" w:rsidRDefault="00B77663" w:rsidP="00B77663">
      <w:pPr>
        <w:pStyle w:val="Default"/>
        <w:numPr>
          <w:ilvl w:val="1"/>
          <w:numId w:val="25"/>
        </w:numPr>
        <w:spacing w:after="28"/>
        <w:ind w:left="851" w:hanging="567"/>
        <w:jc w:val="both"/>
        <w:rPr>
          <w:sz w:val="20"/>
          <w:szCs w:val="20"/>
        </w:rPr>
      </w:pPr>
      <w:r w:rsidRPr="00475282">
        <w:rPr>
          <w:sz w:val="20"/>
          <w:szCs w:val="20"/>
        </w:rPr>
        <w:t xml:space="preserve">sprawdzenie działania systemu </w:t>
      </w:r>
      <w:proofErr w:type="spellStart"/>
      <w:r w:rsidRPr="00475282">
        <w:rPr>
          <w:sz w:val="20"/>
          <w:szCs w:val="20"/>
        </w:rPr>
        <w:t>wideodomofonu</w:t>
      </w:r>
      <w:proofErr w:type="spellEnd"/>
      <w:r w:rsidRPr="00475282">
        <w:rPr>
          <w:sz w:val="20"/>
          <w:szCs w:val="20"/>
        </w:rPr>
        <w:t xml:space="preserve"> (wizja, dźwięk, sterowanie bramą wjazdową i furtką); </w:t>
      </w:r>
    </w:p>
    <w:p w14:paraId="28DB757B" w14:textId="77777777" w:rsidR="00B77663" w:rsidRPr="00475282" w:rsidRDefault="00B77663" w:rsidP="00B77663">
      <w:pPr>
        <w:pStyle w:val="Default"/>
        <w:numPr>
          <w:ilvl w:val="1"/>
          <w:numId w:val="25"/>
        </w:numPr>
        <w:spacing w:after="28"/>
        <w:ind w:left="851" w:hanging="567"/>
        <w:jc w:val="both"/>
        <w:rPr>
          <w:sz w:val="20"/>
          <w:szCs w:val="20"/>
        </w:rPr>
      </w:pPr>
      <w:r w:rsidRPr="00475282">
        <w:rPr>
          <w:sz w:val="20"/>
          <w:szCs w:val="20"/>
        </w:rPr>
        <w:t xml:space="preserve">sprawdzenie akumulatorów i zasilaczy kamer; </w:t>
      </w:r>
    </w:p>
    <w:p w14:paraId="0636A590" w14:textId="77777777" w:rsidR="00B77663" w:rsidRPr="00F2482D" w:rsidRDefault="00B77663" w:rsidP="00B77663">
      <w:pPr>
        <w:pStyle w:val="Default"/>
        <w:numPr>
          <w:ilvl w:val="1"/>
          <w:numId w:val="25"/>
        </w:numPr>
        <w:spacing w:after="28"/>
        <w:ind w:left="851" w:hanging="567"/>
        <w:jc w:val="both"/>
        <w:rPr>
          <w:sz w:val="20"/>
          <w:szCs w:val="20"/>
        </w:rPr>
      </w:pPr>
      <w:r w:rsidRPr="00475282">
        <w:rPr>
          <w:sz w:val="20"/>
          <w:szCs w:val="20"/>
        </w:rPr>
        <w:t xml:space="preserve">test </w:t>
      </w:r>
      <w:r w:rsidRPr="00F2482D">
        <w:rPr>
          <w:sz w:val="20"/>
          <w:szCs w:val="20"/>
        </w:rPr>
        <w:t xml:space="preserve">zadziałania pracy awaryjnej systemu przy zaniku zasilania podstawowego; </w:t>
      </w:r>
    </w:p>
    <w:p w14:paraId="797A296D" w14:textId="77777777" w:rsidR="00B77663" w:rsidRPr="00F2482D" w:rsidRDefault="00B77663" w:rsidP="00B77663">
      <w:pPr>
        <w:pStyle w:val="Default"/>
        <w:numPr>
          <w:ilvl w:val="1"/>
          <w:numId w:val="25"/>
        </w:numPr>
        <w:spacing w:after="28"/>
        <w:ind w:left="851" w:hanging="567"/>
        <w:jc w:val="both"/>
        <w:rPr>
          <w:sz w:val="20"/>
          <w:szCs w:val="20"/>
        </w:rPr>
      </w:pPr>
      <w:r w:rsidRPr="00F2482D">
        <w:rPr>
          <w:sz w:val="20"/>
          <w:szCs w:val="20"/>
        </w:rPr>
        <w:t>Sprawdzenie, czy w dozorowanym obszarze nie występują czynniki mogące wywołać fałszywe alarmy</w:t>
      </w:r>
    </w:p>
    <w:p w14:paraId="5E942991" w14:textId="77777777" w:rsidR="00B77663" w:rsidRPr="00CA30F1" w:rsidRDefault="00B77663" w:rsidP="00415D69">
      <w:pPr>
        <w:pStyle w:val="Default"/>
        <w:jc w:val="both"/>
        <w:rPr>
          <w:sz w:val="20"/>
          <w:szCs w:val="20"/>
        </w:rPr>
      </w:pPr>
    </w:p>
    <w:p w14:paraId="750B79F6" w14:textId="77777777" w:rsidR="00B77663" w:rsidRPr="00CA30F1" w:rsidRDefault="00B77663" w:rsidP="00415D69">
      <w:pPr>
        <w:pStyle w:val="Default"/>
        <w:jc w:val="both"/>
        <w:rPr>
          <w:sz w:val="20"/>
          <w:szCs w:val="20"/>
        </w:rPr>
      </w:pPr>
      <w:r w:rsidRPr="00CA30F1">
        <w:rPr>
          <w:b/>
          <w:bCs/>
          <w:sz w:val="20"/>
          <w:szCs w:val="20"/>
        </w:rPr>
        <w:t xml:space="preserve">W zakresie stanowiska obserwacyjnego osób nadzorujących pracę systemu: </w:t>
      </w:r>
    </w:p>
    <w:p w14:paraId="5452CDD9" w14:textId="77777777" w:rsidR="00B77663" w:rsidRPr="00CA30F1" w:rsidRDefault="00B77663" w:rsidP="00B77663">
      <w:pPr>
        <w:pStyle w:val="Default"/>
        <w:numPr>
          <w:ilvl w:val="1"/>
          <w:numId w:val="25"/>
        </w:numPr>
        <w:spacing w:after="28"/>
        <w:ind w:left="851" w:hanging="567"/>
        <w:jc w:val="both"/>
        <w:rPr>
          <w:sz w:val="20"/>
          <w:szCs w:val="20"/>
        </w:rPr>
      </w:pPr>
      <w:r w:rsidRPr="00CA30F1">
        <w:rPr>
          <w:sz w:val="20"/>
          <w:szCs w:val="20"/>
        </w:rPr>
        <w:t xml:space="preserve">sprawdzenie stabilności montażu wysięgnika pod monitor </w:t>
      </w:r>
    </w:p>
    <w:p w14:paraId="07AFE4DD" w14:textId="77777777" w:rsidR="00B77663" w:rsidRPr="00475282" w:rsidRDefault="00B77663" w:rsidP="00B77663">
      <w:pPr>
        <w:pStyle w:val="Default"/>
        <w:numPr>
          <w:ilvl w:val="1"/>
          <w:numId w:val="25"/>
        </w:numPr>
        <w:spacing w:after="28"/>
        <w:ind w:left="851" w:hanging="567"/>
        <w:jc w:val="both"/>
        <w:rPr>
          <w:sz w:val="20"/>
          <w:szCs w:val="20"/>
        </w:rPr>
      </w:pPr>
      <w:r w:rsidRPr="00475282">
        <w:rPr>
          <w:sz w:val="20"/>
          <w:szCs w:val="20"/>
        </w:rPr>
        <w:t xml:space="preserve">sprawdzenie stabilności, kontrastu, jasności oraz odchylenia poziomego i pionowego monitorów oraz ewentualne wyregulowanie; </w:t>
      </w:r>
    </w:p>
    <w:p w14:paraId="01EB9C66" w14:textId="77777777" w:rsidR="00B77663" w:rsidRPr="00475282" w:rsidRDefault="00B77663" w:rsidP="00B77663">
      <w:pPr>
        <w:pStyle w:val="Default"/>
        <w:numPr>
          <w:ilvl w:val="1"/>
          <w:numId w:val="25"/>
        </w:numPr>
        <w:spacing w:after="28"/>
        <w:ind w:left="851" w:hanging="567"/>
        <w:jc w:val="both"/>
        <w:rPr>
          <w:sz w:val="20"/>
          <w:szCs w:val="20"/>
        </w:rPr>
      </w:pPr>
      <w:r w:rsidRPr="005E07B1">
        <w:rPr>
          <w:color w:val="000000" w:themeColor="text1"/>
          <w:sz w:val="20"/>
          <w:szCs w:val="20"/>
        </w:rPr>
        <w:t>s</w:t>
      </w:r>
      <w:r w:rsidRPr="00475282">
        <w:rPr>
          <w:color w:val="000000" w:themeColor="text1"/>
          <w:sz w:val="20"/>
          <w:szCs w:val="20"/>
        </w:rPr>
        <w:t xml:space="preserve">prawdzenie </w:t>
      </w:r>
      <w:r w:rsidRPr="00475282">
        <w:rPr>
          <w:sz w:val="20"/>
          <w:szCs w:val="20"/>
        </w:rPr>
        <w:t xml:space="preserve">- w dzień i w nocy - jakości obrazu przesyłanego z kamer i zobrazowanego na monitorach; </w:t>
      </w:r>
    </w:p>
    <w:p w14:paraId="46DBABAD" w14:textId="77777777" w:rsidR="00B77663" w:rsidRPr="00475282" w:rsidRDefault="00B77663" w:rsidP="00B77663">
      <w:pPr>
        <w:pStyle w:val="Default"/>
        <w:numPr>
          <w:ilvl w:val="1"/>
          <w:numId w:val="25"/>
        </w:numPr>
        <w:spacing w:after="28"/>
        <w:ind w:left="851" w:hanging="567"/>
        <w:jc w:val="both"/>
        <w:rPr>
          <w:sz w:val="20"/>
          <w:szCs w:val="20"/>
        </w:rPr>
      </w:pPr>
      <w:r w:rsidRPr="00475282">
        <w:rPr>
          <w:sz w:val="20"/>
          <w:szCs w:val="20"/>
        </w:rPr>
        <w:t xml:space="preserve">sprawdzenie stabilności połączenia zasilania klawiatury, monitora i przewodów Sygnałowych. </w:t>
      </w:r>
    </w:p>
    <w:p w14:paraId="7455F5A5" w14:textId="77777777" w:rsidR="00B77663" w:rsidRPr="00475282" w:rsidRDefault="00B77663" w:rsidP="00B77663">
      <w:pPr>
        <w:pStyle w:val="Default"/>
        <w:numPr>
          <w:ilvl w:val="1"/>
          <w:numId w:val="25"/>
        </w:numPr>
        <w:spacing w:after="28"/>
        <w:ind w:left="851" w:hanging="567"/>
        <w:jc w:val="both"/>
        <w:rPr>
          <w:sz w:val="20"/>
          <w:szCs w:val="20"/>
        </w:rPr>
      </w:pPr>
      <w:r w:rsidRPr="00475282">
        <w:rPr>
          <w:sz w:val="20"/>
          <w:szCs w:val="20"/>
        </w:rPr>
        <w:t xml:space="preserve">sprawdzenie poprawności działania klawiatury zdalnego sterowania wyświetlaniem obrazów, próba włączenia i wyłączenia zasilania pulpitu; </w:t>
      </w:r>
    </w:p>
    <w:p w14:paraId="20BDBE11" w14:textId="77777777" w:rsidR="00B77663" w:rsidRPr="00475282" w:rsidRDefault="00B77663" w:rsidP="00B77663">
      <w:pPr>
        <w:pStyle w:val="Default"/>
        <w:numPr>
          <w:ilvl w:val="1"/>
          <w:numId w:val="25"/>
        </w:numPr>
        <w:spacing w:after="28"/>
        <w:ind w:left="851" w:hanging="567"/>
        <w:jc w:val="both"/>
        <w:rPr>
          <w:sz w:val="20"/>
          <w:szCs w:val="20"/>
        </w:rPr>
      </w:pPr>
      <w:r w:rsidRPr="00475282">
        <w:rPr>
          <w:sz w:val="20"/>
          <w:szCs w:val="20"/>
        </w:rPr>
        <w:t xml:space="preserve">sprawdzenie wartości napięcia zasilającego ze źródła podstawowego i rezerwowego; </w:t>
      </w:r>
    </w:p>
    <w:p w14:paraId="2A316739" w14:textId="77777777" w:rsidR="00B77663" w:rsidRPr="00475282" w:rsidRDefault="00B77663" w:rsidP="00B77663">
      <w:pPr>
        <w:pStyle w:val="Default"/>
        <w:numPr>
          <w:ilvl w:val="1"/>
          <w:numId w:val="25"/>
        </w:numPr>
        <w:spacing w:after="28"/>
        <w:ind w:left="851" w:hanging="567"/>
        <w:jc w:val="both"/>
        <w:rPr>
          <w:sz w:val="20"/>
          <w:szCs w:val="20"/>
        </w:rPr>
      </w:pPr>
      <w:r w:rsidRPr="00475282">
        <w:rPr>
          <w:sz w:val="20"/>
          <w:szCs w:val="20"/>
        </w:rPr>
        <w:t xml:space="preserve">w przypadku telewizji przemysłowej z wizyjnym detektorem ruchu sprawdzenie zaprogramowania stref ochronnych; </w:t>
      </w:r>
    </w:p>
    <w:p w14:paraId="4451AF67" w14:textId="77777777" w:rsidR="00B77663" w:rsidRPr="00AC67A3" w:rsidRDefault="00B77663" w:rsidP="00B77663">
      <w:pPr>
        <w:pStyle w:val="Default"/>
        <w:numPr>
          <w:ilvl w:val="1"/>
          <w:numId w:val="25"/>
        </w:numPr>
        <w:spacing w:after="28"/>
        <w:ind w:left="851" w:hanging="567"/>
        <w:jc w:val="both"/>
        <w:rPr>
          <w:sz w:val="20"/>
          <w:szCs w:val="20"/>
        </w:rPr>
      </w:pPr>
      <w:r w:rsidRPr="00AC67A3">
        <w:rPr>
          <w:sz w:val="20"/>
          <w:szCs w:val="20"/>
        </w:rPr>
        <w:t>sprawdzenie poprawności zaprogramowania rejestratorów cyfrowych.</w:t>
      </w:r>
    </w:p>
    <w:p w14:paraId="0CC2D704" w14:textId="77777777" w:rsidR="00B77663" w:rsidRPr="00AC67A3" w:rsidRDefault="00B77663" w:rsidP="00B77663">
      <w:pPr>
        <w:pStyle w:val="Default"/>
        <w:numPr>
          <w:ilvl w:val="1"/>
          <w:numId w:val="25"/>
        </w:numPr>
        <w:spacing w:after="28"/>
        <w:ind w:left="851" w:hanging="567"/>
        <w:jc w:val="both"/>
        <w:rPr>
          <w:sz w:val="20"/>
          <w:szCs w:val="20"/>
        </w:rPr>
      </w:pPr>
      <w:r w:rsidRPr="00AC67A3">
        <w:rPr>
          <w:sz w:val="20"/>
          <w:szCs w:val="20"/>
        </w:rPr>
        <w:t xml:space="preserve">sprawdzenie i ustawienie poprawnego czasu i daty w urządzeniach aktywnych przeprowadzających pomiar czasu; </w:t>
      </w:r>
    </w:p>
    <w:p w14:paraId="29BF6AB4" w14:textId="77777777" w:rsidR="00B77663" w:rsidRPr="00AC67A3" w:rsidRDefault="00B77663" w:rsidP="00B77663">
      <w:pPr>
        <w:pStyle w:val="Default"/>
        <w:numPr>
          <w:ilvl w:val="1"/>
          <w:numId w:val="25"/>
        </w:numPr>
        <w:spacing w:after="28"/>
        <w:ind w:left="851" w:hanging="567"/>
        <w:jc w:val="both"/>
        <w:rPr>
          <w:sz w:val="20"/>
          <w:szCs w:val="20"/>
        </w:rPr>
      </w:pPr>
      <w:r w:rsidRPr="00AC67A3">
        <w:rPr>
          <w:sz w:val="20"/>
          <w:szCs w:val="20"/>
        </w:rPr>
        <w:t>wykonie kopii zapasowych bazy danych lub oprogramowania Systemu – po wprowa</w:t>
      </w:r>
      <w:r w:rsidRPr="00AC67A3">
        <w:rPr>
          <w:color w:val="000000" w:themeColor="text1"/>
          <w:sz w:val="20"/>
          <w:szCs w:val="20"/>
        </w:rPr>
        <w:t>dzen</w:t>
      </w:r>
      <w:r w:rsidRPr="00AC67A3">
        <w:rPr>
          <w:sz w:val="20"/>
          <w:szCs w:val="20"/>
        </w:rPr>
        <w:t>iu zmian</w:t>
      </w:r>
      <w:r w:rsidRPr="00AC67A3">
        <w:rPr>
          <w:color w:val="FF0000"/>
          <w:sz w:val="20"/>
          <w:szCs w:val="20"/>
        </w:rPr>
        <w:t>,</w:t>
      </w:r>
      <w:r w:rsidRPr="00AC67A3">
        <w:rPr>
          <w:sz w:val="20"/>
          <w:szCs w:val="20"/>
        </w:rPr>
        <w:t xml:space="preserve"> jeśli system nie wykonuje czynności automatycznie; </w:t>
      </w:r>
    </w:p>
    <w:p w14:paraId="2F6D4259" w14:textId="77777777" w:rsidR="00B77663" w:rsidRPr="00AC67A3" w:rsidRDefault="00B77663" w:rsidP="00B77663">
      <w:pPr>
        <w:pStyle w:val="Default"/>
        <w:numPr>
          <w:ilvl w:val="1"/>
          <w:numId w:val="25"/>
        </w:numPr>
        <w:spacing w:after="28"/>
        <w:ind w:left="851" w:hanging="567"/>
        <w:jc w:val="both"/>
        <w:rPr>
          <w:sz w:val="20"/>
          <w:szCs w:val="20"/>
        </w:rPr>
      </w:pPr>
      <w:r w:rsidRPr="00AC67A3">
        <w:rPr>
          <w:sz w:val="20"/>
          <w:szCs w:val="20"/>
        </w:rPr>
        <w:t xml:space="preserve">sprawdzenie funkcji bieżącej pracy systemu CCTV (nagrywanie, odtwarzanie, wyświetlanie w czasie rzeczywistym); </w:t>
      </w:r>
    </w:p>
    <w:p w14:paraId="0D972AB3" w14:textId="77777777" w:rsidR="00B77663" w:rsidRPr="00AC67A3" w:rsidRDefault="00B77663" w:rsidP="00B77663">
      <w:pPr>
        <w:pStyle w:val="Default"/>
        <w:numPr>
          <w:ilvl w:val="1"/>
          <w:numId w:val="25"/>
        </w:numPr>
        <w:spacing w:after="28"/>
        <w:ind w:left="851" w:hanging="567"/>
        <w:jc w:val="both"/>
        <w:rPr>
          <w:sz w:val="20"/>
          <w:szCs w:val="20"/>
        </w:rPr>
      </w:pPr>
      <w:r w:rsidRPr="00AC67A3">
        <w:rPr>
          <w:sz w:val="20"/>
          <w:szCs w:val="20"/>
        </w:rPr>
        <w:t xml:space="preserve">sprawdzenie blokady odtwarzania zapisów archiwalnych przez pracowników spoza Pionu Bezpieczeństwa; </w:t>
      </w:r>
    </w:p>
    <w:p w14:paraId="7B4DCABF" w14:textId="77777777" w:rsidR="00B77663" w:rsidRPr="00AC67A3" w:rsidRDefault="00B77663" w:rsidP="00B77663">
      <w:pPr>
        <w:pStyle w:val="Default"/>
        <w:numPr>
          <w:ilvl w:val="1"/>
          <w:numId w:val="25"/>
        </w:numPr>
        <w:spacing w:after="28"/>
        <w:ind w:left="851" w:hanging="567"/>
        <w:jc w:val="both"/>
        <w:rPr>
          <w:sz w:val="20"/>
          <w:szCs w:val="20"/>
        </w:rPr>
      </w:pPr>
      <w:r w:rsidRPr="00AC67A3">
        <w:rPr>
          <w:sz w:val="20"/>
          <w:szCs w:val="20"/>
        </w:rPr>
        <w:t>sprawdzenie okresu przechowywania nagrań archiwalnych – zapisów z kamer (min. 30 dni, maks. 90 dni); czynność do realizacji w porozumieniu z Kierownikiem</w:t>
      </w:r>
    </w:p>
    <w:p w14:paraId="72680AA7" w14:textId="77777777" w:rsidR="00B77663" w:rsidRDefault="00B77663" w:rsidP="00B77663">
      <w:pPr>
        <w:pStyle w:val="Default"/>
        <w:numPr>
          <w:ilvl w:val="1"/>
          <w:numId w:val="25"/>
        </w:numPr>
        <w:spacing w:after="28"/>
        <w:ind w:left="851" w:hanging="567"/>
        <w:jc w:val="both"/>
        <w:rPr>
          <w:sz w:val="20"/>
          <w:szCs w:val="20"/>
        </w:rPr>
      </w:pPr>
      <w:r w:rsidRPr="00AC67A3">
        <w:rPr>
          <w:sz w:val="20"/>
          <w:szCs w:val="20"/>
        </w:rPr>
        <w:t xml:space="preserve">sprawdzenie poprawności działania, konfiguracja i aktualizacja oprogramowania systemowego CCTV zainstalowanego na stacjach roboczych i urządzeniach. </w:t>
      </w:r>
    </w:p>
    <w:p w14:paraId="1C6D9FE2" w14:textId="77777777" w:rsidR="00B77663" w:rsidRPr="00AC67A3" w:rsidRDefault="00B77663" w:rsidP="005E07B1">
      <w:pPr>
        <w:pStyle w:val="Default"/>
        <w:spacing w:after="28"/>
        <w:ind w:left="792"/>
        <w:jc w:val="both"/>
        <w:rPr>
          <w:sz w:val="20"/>
          <w:szCs w:val="20"/>
        </w:rPr>
      </w:pPr>
    </w:p>
    <w:p w14:paraId="349B5447" w14:textId="77777777" w:rsidR="00B77663" w:rsidRPr="00CA30F1" w:rsidRDefault="00B77663" w:rsidP="00B77663">
      <w:pPr>
        <w:pStyle w:val="Default"/>
        <w:numPr>
          <w:ilvl w:val="0"/>
          <w:numId w:val="25"/>
        </w:numPr>
        <w:spacing w:after="28"/>
        <w:jc w:val="both"/>
        <w:rPr>
          <w:b/>
          <w:bCs/>
          <w:sz w:val="20"/>
          <w:szCs w:val="20"/>
        </w:rPr>
      </w:pPr>
      <w:r w:rsidRPr="00CA30F1">
        <w:rPr>
          <w:b/>
          <w:bCs/>
          <w:sz w:val="20"/>
          <w:szCs w:val="20"/>
        </w:rPr>
        <w:t>Dla instalacji Systemu Kontroli Dostępu</w:t>
      </w:r>
      <w:r>
        <w:rPr>
          <w:b/>
          <w:bCs/>
          <w:sz w:val="20"/>
          <w:szCs w:val="20"/>
        </w:rPr>
        <w:t xml:space="preserve"> (SKD)</w:t>
      </w:r>
      <w:r w:rsidRPr="00CA30F1">
        <w:rPr>
          <w:b/>
          <w:bCs/>
          <w:sz w:val="20"/>
          <w:szCs w:val="20"/>
        </w:rPr>
        <w:t xml:space="preserve">: </w:t>
      </w:r>
    </w:p>
    <w:p w14:paraId="45FD03F4" w14:textId="77777777" w:rsidR="00B77663" w:rsidRPr="00CA30F1" w:rsidRDefault="00B77663" w:rsidP="00B77663">
      <w:pPr>
        <w:pStyle w:val="Default"/>
        <w:numPr>
          <w:ilvl w:val="1"/>
          <w:numId w:val="25"/>
        </w:numPr>
        <w:ind w:left="851" w:hanging="567"/>
        <w:jc w:val="both"/>
        <w:rPr>
          <w:b/>
          <w:bCs/>
          <w:sz w:val="20"/>
          <w:szCs w:val="20"/>
        </w:rPr>
      </w:pPr>
      <w:r w:rsidRPr="00CA30F1">
        <w:rPr>
          <w:sz w:val="20"/>
          <w:szCs w:val="20"/>
        </w:rPr>
        <w:t xml:space="preserve">wizualna ocena instalacji zasilającej centralkę systemu i poszczególnych stref dozorowych; </w:t>
      </w:r>
    </w:p>
    <w:p w14:paraId="168D9184" w14:textId="77777777" w:rsidR="00B77663" w:rsidRPr="00AC67A3" w:rsidRDefault="00B77663" w:rsidP="00B77663">
      <w:pPr>
        <w:pStyle w:val="Default"/>
        <w:numPr>
          <w:ilvl w:val="1"/>
          <w:numId w:val="25"/>
        </w:numPr>
        <w:ind w:left="851" w:hanging="567"/>
        <w:jc w:val="both"/>
        <w:rPr>
          <w:sz w:val="20"/>
          <w:szCs w:val="20"/>
        </w:rPr>
      </w:pPr>
      <w:r w:rsidRPr="00AC67A3">
        <w:rPr>
          <w:sz w:val="20"/>
          <w:szCs w:val="20"/>
        </w:rPr>
        <w:t xml:space="preserve">pomiar napięcia zasilania i stanu akumulatora (UPS-u) systemu; </w:t>
      </w:r>
    </w:p>
    <w:p w14:paraId="501441AE" w14:textId="77777777" w:rsidR="00B77663" w:rsidRPr="00AC67A3" w:rsidRDefault="00B77663" w:rsidP="00B77663">
      <w:pPr>
        <w:pStyle w:val="Default"/>
        <w:numPr>
          <w:ilvl w:val="1"/>
          <w:numId w:val="25"/>
        </w:numPr>
        <w:ind w:left="851" w:hanging="567"/>
        <w:jc w:val="both"/>
        <w:rPr>
          <w:sz w:val="20"/>
          <w:szCs w:val="20"/>
        </w:rPr>
      </w:pPr>
      <w:r w:rsidRPr="00AC67A3">
        <w:rPr>
          <w:sz w:val="20"/>
          <w:szCs w:val="20"/>
        </w:rPr>
        <w:t xml:space="preserve">sprawdzenie działania centrali systemu SKD i czytników kart /pilotów umożliwiających dostęp do poszczególnych stref obiektu; </w:t>
      </w:r>
    </w:p>
    <w:p w14:paraId="34288A0D" w14:textId="77777777" w:rsidR="00B77663" w:rsidRPr="00AC67A3" w:rsidRDefault="00B77663" w:rsidP="00B77663">
      <w:pPr>
        <w:pStyle w:val="Default"/>
        <w:numPr>
          <w:ilvl w:val="1"/>
          <w:numId w:val="25"/>
        </w:numPr>
        <w:ind w:left="851" w:hanging="567"/>
        <w:jc w:val="both"/>
        <w:rPr>
          <w:sz w:val="20"/>
          <w:szCs w:val="20"/>
        </w:rPr>
      </w:pPr>
      <w:r w:rsidRPr="00AC67A3">
        <w:rPr>
          <w:sz w:val="20"/>
          <w:szCs w:val="20"/>
        </w:rPr>
        <w:t xml:space="preserve">sprawdzenie poprawności zapisu w systemie zdarzeń uruchamiania czytników kart (pilotów) dostępu (nr strefy, data, godzina, posiadacz karty/pilota); </w:t>
      </w:r>
    </w:p>
    <w:p w14:paraId="1244E666" w14:textId="77777777" w:rsidR="00B77663" w:rsidRPr="00AC67A3" w:rsidRDefault="00B77663" w:rsidP="00B77663">
      <w:pPr>
        <w:pStyle w:val="Default"/>
        <w:numPr>
          <w:ilvl w:val="1"/>
          <w:numId w:val="25"/>
        </w:numPr>
        <w:ind w:left="851" w:hanging="567"/>
        <w:jc w:val="both"/>
        <w:rPr>
          <w:sz w:val="20"/>
          <w:szCs w:val="20"/>
        </w:rPr>
      </w:pPr>
      <w:r w:rsidRPr="00AC67A3">
        <w:rPr>
          <w:sz w:val="20"/>
          <w:szCs w:val="20"/>
        </w:rPr>
        <w:t xml:space="preserve">sprawdzenie działania siłowników bram, szlabanów, </w:t>
      </w:r>
      <w:proofErr w:type="spellStart"/>
      <w:r w:rsidRPr="00AC67A3">
        <w:rPr>
          <w:sz w:val="20"/>
          <w:szCs w:val="20"/>
        </w:rPr>
        <w:t>tripodów</w:t>
      </w:r>
      <w:proofErr w:type="spellEnd"/>
      <w:r w:rsidRPr="00AC67A3">
        <w:rPr>
          <w:sz w:val="20"/>
          <w:szCs w:val="20"/>
        </w:rPr>
        <w:t xml:space="preserve">, klucznic; </w:t>
      </w:r>
    </w:p>
    <w:p w14:paraId="78478A14" w14:textId="77777777" w:rsidR="00B77663" w:rsidRPr="00AC67A3" w:rsidRDefault="00B77663" w:rsidP="00B77663">
      <w:pPr>
        <w:pStyle w:val="Default"/>
        <w:numPr>
          <w:ilvl w:val="1"/>
          <w:numId w:val="25"/>
        </w:numPr>
        <w:ind w:left="851" w:hanging="567"/>
        <w:jc w:val="both"/>
        <w:rPr>
          <w:sz w:val="20"/>
          <w:szCs w:val="20"/>
        </w:rPr>
      </w:pPr>
      <w:r w:rsidRPr="00AC67A3">
        <w:rPr>
          <w:sz w:val="20"/>
          <w:szCs w:val="20"/>
        </w:rPr>
        <w:t xml:space="preserve">wykonie kopii zapasowych bazy danych lub oprogramowania Systemu – po wprowadzaniu zmian jeśli system nie wykonuje czynności automatycznie; </w:t>
      </w:r>
    </w:p>
    <w:p w14:paraId="6B8915DA" w14:textId="77777777" w:rsidR="00B77663" w:rsidRPr="00AC67A3" w:rsidRDefault="00B77663" w:rsidP="00B77663">
      <w:pPr>
        <w:pStyle w:val="Default"/>
        <w:numPr>
          <w:ilvl w:val="1"/>
          <w:numId w:val="25"/>
        </w:numPr>
        <w:ind w:left="851" w:hanging="567"/>
        <w:jc w:val="both"/>
        <w:rPr>
          <w:sz w:val="20"/>
          <w:szCs w:val="20"/>
        </w:rPr>
      </w:pPr>
      <w:r w:rsidRPr="00AC67A3">
        <w:rPr>
          <w:sz w:val="20"/>
          <w:szCs w:val="20"/>
        </w:rPr>
        <w:t xml:space="preserve">sprawdzenie poprawności działania, konfiguracja i aktualizacja oprogramowania systemowego SKD zainstalowanego na stacjach roboczych i urządzeniach; </w:t>
      </w:r>
    </w:p>
    <w:p w14:paraId="05183E51" w14:textId="77777777" w:rsidR="00B77663" w:rsidRPr="00AC67A3" w:rsidRDefault="00B77663" w:rsidP="00B77663">
      <w:pPr>
        <w:pStyle w:val="Default"/>
        <w:numPr>
          <w:ilvl w:val="1"/>
          <w:numId w:val="25"/>
        </w:numPr>
        <w:ind w:left="851" w:hanging="567"/>
        <w:jc w:val="both"/>
        <w:rPr>
          <w:sz w:val="20"/>
          <w:szCs w:val="20"/>
        </w:rPr>
      </w:pPr>
      <w:r w:rsidRPr="00AC67A3">
        <w:rPr>
          <w:sz w:val="20"/>
          <w:szCs w:val="20"/>
        </w:rPr>
        <w:t xml:space="preserve">sprawdzenie zadziałania przycisku ewakuacyjnego. </w:t>
      </w:r>
    </w:p>
    <w:p w14:paraId="0E1B4F1E" w14:textId="77777777" w:rsidR="00B77663" w:rsidRPr="00CA30F1" w:rsidRDefault="00B77663" w:rsidP="00415D69">
      <w:pPr>
        <w:pStyle w:val="Default"/>
        <w:jc w:val="both"/>
        <w:rPr>
          <w:color w:val="000000" w:themeColor="text1"/>
          <w:sz w:val="20"/>
          <w:szCs w:val="20"/>
        </w:rPr>
      </w:pPr>
    </w:p>
    <w:p w14:paraId="48B6F363" w14:textId="77777777" w:rsidR="00B77663" w:rsidRPr="00CA30F1" w:rsidRDefault="00B77663" w:rsidP="00B77663">
      <w:pPr>
        <w:pStyle w:val="Default"/>
        <w:numPr>
          <w:ilvl w:val="0"/>
          <w:numId w:val="25"/>
        </w:numPr>
        <w:spacing w:after="18"/>
        <w:jc w:val="both"/>
        <w:rPr>
          <w:b/>
          <w:bCs/>
          <w:color w:val="000000" w:themeColor="text1"/>
          <w:sz w:val="20"/>
          <w:szCs w:val="20"/>
        </w:rPr>
      </w:pPr>
      <w:r w:rsidRPr="00CA30F1">
        <w:rPr>
          <w:b/>
          <w:bCs/>
          <w:color w:val="000000" w:themeColor="text1"/>
          <w:sz w:val="20"/>
          <w:szCs w:val="20"/>
        </w:rPr>
        <w:t>Dla instalacji Systemu Ochrony Obwodowej</w:t>
      </w:r>
      <w:r>
        <w:rPr>
          <w:b/>
          <w:bCs/>
          <w:color w:val="000000" w:themeColor="text1"/>
          <w:sz w:val="20"/>
          <w:szCs w:val="20"/>
        </w:rPr>
        <w:t xml:space="preserve"> (SOO)</w:t>
      </w:r>
      <w:r w:rsidRPr="00CA30F1">
        <w:rPr>
          <w:b/>
          <w:bCs/>
          <w:color w:val="000000" w:themeColor="text1"/>
          <w:sz w:val="20"/>
          <w:szCs w:val="20"/>
        </w:rPr>
        <w:t>:</w:t>
      </w:r>
    </w:p>
    <w:p w14:paraId="2DA3ED5D" w14:textId="77777777" w:rsidR="00B77663" w:rsidRDefault="00B77663" w:rsidP="00B77663">
      <w:pPr>
        <w:pStyle w:val="Default"/>
        <w:numPr>
          <w:ilvl w:val="1"/>
          <w:numId w:val="25"/>
        </w:numPr>
        <w:spacing w:after="18"/>
        <w:ind w:left="851" w:hanging="567"/>
        <w:jc w:val="both"/>
        <w:rPr>
          <w:color w:val="000000" w:themeColor="text1"/>
          <w:sz w:val="20"/>
          <w:szCs w:val="20"/>
        </w:rPr>
      </w:pPr>
      <w:r w:rsidRPr="00CA30F1">
        <w:rPr>
          <w:color w:val="000000" w:themeColor="text1"/>
          <w:sz w:val="20"/>
          <w:szCs w:val="20"/>
        </w:rPr>
        <w:t xml:space="preserve">sprawdzenie zgodności przyporządkowania linii dozorowych z istniejącym opisem systemu; </w:t>
      </w:r>
    </w:p>
    <w:p w14:paraId="04D5DECF" w14:textId="77777777" w:rsidR="00B77663" w:rsidRPr="00CA30F1" w:rsidRDefault="00B77663" w:rsidP="00B77663">
      <w:pPr>
        <w:pStyle w:val="Default"/>
        <w:numPr>
          <w:ilvl w:val="1"/>
          <w:numId w:val="25"/>
        </w:numPr>
        <w:spacing w:after="18"/>
        <w:ind w:left="851" w:hanging="567"/>
        <w:jc w:val="both"/>
        <w:rPr>
          <w:color w:val="000000" w:themeColor="text1"/>
          <w:sz w:val="20"/>
          <w:szCs w:val="20"/>
        </w:rPr>
      </w:pPr>
      <w:r w:rsidRPr="00613B30">
        <w:rPr>
          <w:sz w:val="20"/>
          <w:szCs w:val="20"/>
        </w:rPr>
        <w:t xml:space="preserve">Sprawdzenie centrali alarmowej </w:t>
      </w:r>
    </w:p>
    <w:p w14:paraId="1BD14C65" w14:textId="77777777" w:rsidR="00B77663" w:rsidRPr="00AC67A3" w:rsidRDefault="00B77663" w:rsidP="00B77663">
      <w:pPr>
        <w:pStyle w:val="Default"/>
        <w:numPr>
          <w:ilvl w:val="1"/>
          <w:numId w:val="25"/>
        </w:numPr>
        <w:spacing w:after="18"/>
        <w:ind w:left="851" w:hanging="567"/>
        <w:jc w:val="both"/>
        <w:rPr>
          <w:color w:val="000000" w:themeColor="text1"/>
          <w:sz w:val="20"/>
          <w:szCs w:val="20"/>
        </w:rPr>
      </w:pPr>
      <w:r w:rsidRPr="00AC67A3">
        <w:rPr>
          <w:color w:val="000000" w:themeColor="text1"/>
          <w:sz w:val="20"/>
          <w:szCs w:val="20"/>
        </w:rPr>
        <w:t xml:space="preserve">sprawdzenie działania i kalibracja elementów systemu ochrony obwodowej; </w:t>
      </w:r>
    </w:p>
    <w:p w14:paraId="476C8413" w14:textId="77777777" w:rsidR="00B77663" w:rsidRPr="00AC67A3" w:rsidRDefault="00B77663" w:rsidP="00B77663">
      <w:pPr>
        <w:pStyle w:val="Default"/>
        <w:numPr>
          <w:ilvl w:val="1"/>
          <w:numId w:val="25"/>
        </w:numPr>
        <w:spacing w:after="18"/>
        <w:ind w:left="851" w:hanging="567"/>
        <w:jc w:val="both"/>
        <w:rPr>
          <w:color w:val="000000" w:themeColor="text1"/>
          <w:sz w:val="20"/>
          <w:szCs w:val="20"/>
        </w:rPr>
      </w:pPr>
      <w:r w:rsidRPr="00AC67A3">
        <w:rPr>
          <w:color w:val="000000" w:themeColor="text1"/>
          <w:sz w:val="20"/>
          <w:szCs w:val="20"/>
        </w:rPr>
        <w:t xml:space="preserve">sprawdzenie stabilności zamocowania elementów systemu; </w:t>
      </w:r>
    </w:p>
    <w:p w14:paraId="2913AE63" w14:textId="77777777" w:rsidR="00B77663" w:rsidRPr="00AC67A3" w:rsidRDefault="00B77663" w:rsidP="00B77663">
      <w:pPr>
        <w:pStyle w:val="Default"/>
        <w:numPr>
          <w:ilvl w:val="1"/>
          <w:numId w:val="25"/>
        </w:numPr>
        <w:spacing w:after="18"/>
        <w:ind w:left="851" w:hanging="567"/>
        <w:jc w:val="both"/>
        <w:rPr>
          <w:color w:val="000000" w:themeColor="text1"/>
          <w:sz w:val="20"/>
          <w:szCs w:val="20"/>
        </w:rPr>
      </w:pPr>
      <w:r w:rsidRPr="00AC67A3">
        <w:rPr>
          <w:color w:val="000000" w:themeColor="text1"/>
          <w:sz w:val="20"/>
          <w:szCs w:val="20"/>
        </w:rPr>
        <w:t xml:space="preserve">sprawdzenie działania urządzeń transmisji alarmu do systemu SCADA; </w:t>
      </w:r>
    </w:p>
    <w:p w14:paraId="7315CB80" w14:textId="77777777" w:rsidR="00B77663" w:rsidRPr="00AC67A3" w:rsidRDefault="00B77663" w:rsidP="00B77663">
      <w:pPr>
        <w:pStyle w:val="Default"/>
        <w:numPr>
          <w:ilvl w:val="1"/>
          <w:numId w:val="25"/>
        </w:numPr>
        <w:spacing w:after="18"/>
        <w:ind w:left="851" w:hanging="567"/>
        <w:jc w:val="both"/>
        <w:rPr>
          <w:color w:val="000000" w:themeColor="text1"/>
          <w:sz w:val="20"/>
          <w:szCs w:val="20"/>
        </w:rPr>
      </w:pPr>
      <w:r w:rsidRPr="00AC67A3">
        <w:rPr>
          <w:color w:val="000000" w:themeColor="text1"/>
          <w:sz w:val="20"/>
          <w:szCs w:val="20"/>
        </w:rPr>
        <w:t xml:space="preserve">sprawdzenie czy są przekazywane i rejestrowane w centrali systemu wszystkie zaistniałe zdarzenia (sprawdzenie historii zdarzeń alarmowych); </w:t>
      </w:r>
    </w:p>
    <w:p w14:paraId="262CEEE7" w14:textId="77777777" w:rsidR="00B77663" w:rsidRPr="00AC67A3" w:rsidRDefault="00B77663" w:rsidP="00B77663">
      <w:pPr>
        <w:pStyle w:val="Default"/>
        <w:numPr>
          <w:ilvl w:val="1"/>
          <w:numId w:val="25"/>
        </w:numPr>
        <w:spacing w:after="18"/>
        <w:ind w:left="851" w:hanging="567"/>
        <w:jc w:val="both"/>
        <w:rPr>
          <w:color w:val="000000" w:themeColor="text1"/>
          <w:sz w:val="20"/>
          <w:szCs w:val="20"/>
        </w:rPr>
      </w:pPr>
      <w:r w:rsidRPr="00AC67A3">
        <w:rPr>
          <w:color w:val="000000" w:themeColor="text1"/>
          <w:sz w:val="20"/>
          <w:szCs w:val="20"/>
        </w:rPr>
        <w:t xml:space="preserve">sprawdzenie poprawności działania systemu na zasilaniu podstawowym i rezerwowym, w tym pomiar napięcia zasilania; </w:t>
      </w:r>
    </w:p>
    <w:p w14:paraId="24D5E212" w14:textId="77777777" w:rsidR="00B77663" w:rsidRPr="00AC67A3" w:rsidRDefault="00B77663" w:rsidP="00B77663">
      <w:pPr>
        <w:pStyle w:val="Default"/>
        <w:numPr>
          <w:ilvl w:val="1"/>
          <w:numId w:val="25"/>
        </w:numPr>
        <w:spacing w:after="18"/>
        <w:ind w:left="851" w:hanging="567"/>
        <w:jc w:val="both"/>
        <w:rPr>
          <w:color w:val="000000" w:themeColor="text1"/>
          <w:sz w:val="20"/>
          <w:szCs w:val="20"/>
        </w:rPr>
      </w:pPr>
      <w:r w:rsidRPr="00AC67A3">
        <w:rPr>
          <w:color w:val="000000" w:themeColor="text1"/>
          <w:sz w:val="20"/>
          <w:szCs w:val="20"/>
        </w:rPr>
        <w:t xml:space="preserve">sprawdzenie, czy po zaniku napięcia sieciowego następuje automatyczne przełączenie na zasilanie rezerwowe; </w:t>
      </w:r>
    </w:p>
    <w:p w14:paraId="3C4E9153" w14:textId="77777777" w:rsidR="00B77663" w:rsidRPr="00AC67A3" w:rsidRDefault="00B77663" w:rsidP="00B77663">
      <w:pPr>
        <w:pStyle w:val="Default"/>
        <w:numPr>
          <w:ilvl w:val="1"/>
          <w:numId w:val="25"/>
        </w:numPr>
        <w:spacing w:after="18"/>
        <w:ind w:left="851" w:hanging="567"/>
        <w:jc w:val="both"/>
        <w:rPr>
          <w:color w:val="000000" w:themeColor="text1"/>
          <w:sz w:val="20"/>
          <w:szCs w:val="20"/>
        </w:rPr>
      </w:pPr>
      <w:r w:rsidRPr="00AC67A3">
        <w:rPr>
          <w:color w:val="000000" w:themeColor="text1"/>
          <w:sz w:val="20"/>
          <w:szCs w:val="20"/>
        </w:rPr>
        <w:t xml:space="preserve">sprawdzenie ciągłości przewodów pomiędzy urządzeniami; </w:t>
      </w:r>
    </w:p>
    <w:p w14:paraId="2D29ED41" w14:textId="77777777" w:rsidR="00B77663" w:rsidRPr="00AC67A3" w:rsidRDefault="00B77663" w:rsidP="00B77663">
      <w:pPr>
        <w:pStyle w:val="Default"/>
        <w:numPr>
          <w:ilvl w:val="1"/>
          <w:numId w:val="25"/>
        </w:numPr>
        <w:spacing w:after="18"/>
        <w:ind w:left="851" w:hanging="567"/>
        <w:jc w:val="both"/>
        <w:rPr>
          <w:color w:val="000000" w:themeColor="text1"/>
          <w:sz w:val="20"/>
          <w:szCs w:val="20"/>
        </w:rPr>
      </w:pPr>
      <w:r w:rsidRPr="00AC67A3">
        <w:rPr>
          <w:color w:val="000000" w:themeColor="text1"/>
          <w:sz w:val="20"/>
          <w:szCs w:val="20"/>
        </w:rPr>
        <w:t xml:space="preserve">sprawdzenie stanu akumulatorów, pomiar rozładowania baterii; </w:t>
      </w:r>
    </w:p>
    <w:p w14:paraId="3C7F90C2" w14:textId="77777777" w:rsidR="00B77663" w:rsidRPr="00AC67A3" w:rsidRDefault="00B77663" w:rsidP="00B77663">
      <w:pPr>
        <w:pStyle w:val="Default"/>
        <w:numPr>
          <w:ilvl w:val="1"/>
          <w:numId w:val="25"/>
        </w:numPr>
        <w:spacing w:after="18"/>
        <w:ind w:left="851" w:hanging="567"/>
        <w:jc w:val="both"/>
        <w:rPr>
          <w:color w:val="000000" w:themeColor="text1"/>
          <w:sz w:val="20"/>
          <w:szCs w:val="20"/>
        </w:rPr>
      </w:pPr>
      <w:r w:rsidRPr="00AC67A3">
        <w:rPr>
          <w:color w:val="000000" w:themeColor="text1"/>
          <w:sz w:val="20"/>
          <w:szCs w:val="20"/>
        </w:rPr>
        <w:t xml:space="preserve">pobudzenie każdego czujnika i sprawdzenie czy pobudzenie wywołało alarm w sprawdzanej strefie; </w:t>
      </w:r>
    </w:p>
    <w:p w14:paraId="04E13A85" w14:textId="77777777" w:rsidR="00B77663" w:rsidRPr="00AC67A3" w:rsidRDefault="00B77663" w:rsidP="00B77663">
      <w:pPr>
        <w:pStyle w:val="Default"/>
        <w:numPr>
          <w:ilvl w:val="1"/>
          <w:numId w:val="25"/>
        </w:numPr>
        <w:spacing w:after="18"/>
        <w:ind w:left="851" w:hanging="567"/>
        <w:jc w:val="both"/>
        <w:rPr>
          <w:color w:val="000000" w:themeColor="text1"/>
          <w:sz w:val="20"/>
          <w:szCs w:val="20"/>
        </w:rPr>
      </w:pPr>
      <w:r w:rsidRPr="00AC67A3">
        <w:rPr>
          <w:color w:val="000000" w:themeColor="text1"/>
          <w:sz w:val="20"/>
          <w:szCs w:val="20"/>
        </w:rPr>
        <w:t xml:space="preserve">wykonanie kopii zapasowych bazy danych lub oprogramowania Systemu – po wprowadzaniu zmian jeśli system nie wykonuje czynności automatycznie; </w:t>
      </w:r>
    </w:p>
    <w:p w14:paraId="4F8EC433" w14:textId="77777777" w:rsidR="00B77663" w:rsidRPr="00AC67A3" w:rsidRDefault="00B77663" w:rsidP="00B77663">
      <w:pPr>
        <w:pStyle w:val="Default"/>
        <w:numPr>
          <w:ilvl w:val="1"/>
          <w:numId w:val="25"/>
        </w:numPr>
        <w:spacing w:after="18"/>
        <w:ind w:left="851" w:hanging="567"/>
        <w:jc w:val="both"/>
        <w:rPr>
          <w:color w:val="000000" w:themeColor="text1"/>
          <w:sz w:val="20"/>
          <w:szCs w:val="20"/>
        </w:rPr>
      </w:pPr>
      <w:r w:rsidRPr="00AC67A3">
        <w:rPr>
          <w:color w:val="000000" w:themeColor="text1"/>
          <w:sz w:val="20"/>
          <w:szCs w:val="20"/>
        </w:rPr>
        <w:t xml:space="preserve">sprawdzenie poprawności działania, konfiguracja i aktualizacja oprogramowania systemowego SOO zainstalowanego na stacjach roboczych i urządzeniach. </w:t>
      </w:r>
    </w:p>
    <w:p w14:paraId="3309C819" w14:textId="77777777" w:rsidR="00B77663" w:rsidRPr="00CA30F1" w:rsidRDefault="00B77663" w:rsidP="00415D69">
      <w:pPr>
        <w:pStyle w:val="Default"/>
        <w:jc w:val="both"/>
        <w:rPr>
          <w:sz w:val="20"/>
          <w:szCs w:val="20"/>
        </w:rPr>
      </w:pPr>
    </w:p>
    <w:p w14:paraId="194E2C52" w14:textId="77777777" w:rsidR="00B77663" w:rsidRPr="00CA30F1" w:rsidRDefault="00B77663" w:rsidP="00B77663">
      <w:pPr>
        <w:pStyle w:val="Default"/>
        <w:numPr>
          <w:ilvl w:val="0"/>
          <w:numId w:val="25"/>
        </w:numPr>
        <w:spacing w:after="18"/>
        <w:jc w:val="both"/>
        <w:rPr>
          <w:b/>
          <w:bCs/>
          <w:sz w:val="20"/>
          <w:szCs w:val="20"/>
        </w:rPr>
      </w:pPr>
      <w:r w:rsidRPr="00CA30F1">
        <w:rPr>
          <w:b/>
          <w:bCs/>
          <w:sz w:val="20"/>
          <w:szCs w:val="20"/>
        </w:rPr>
        <w:t xml:space="preserve">Dla Elektronicznych Systemów Ewidencji Kluczy (ESEK): </w:t>
      </w:r>
    </w:p>
    <w:p w14:paraId="6706F2F8" w14:textId="77777777" w:rsidR="00B77663" w:rsidRPr="00CA30F1" w:rsidRDefault="00B77663" w:rsidP="00B77663">
      <w:pPr>
        <w:pStyle w:val="Default"/>
        <w:numPr>
          <w:ilvl w:val="1"/>
          <w:numId w:val="25"/>
        </w:numPr>
        <w:ind w:left="851" w:hanging="567"/>
        <w:jc w:val="both"/>
        <w:rPr>
          <w:sz w:val="20"/>
          <w:szCs w:val="20"/>
        </w:rPr>
      </w:pPr>
      <w:r w:rsidRPr="00CA30F1">
        <w:rPr>
          <w:sz w:val="20"/>
          <w:szCs w:val="20"/>
        </w:rPr>
        <w:t xml:space="preserve">sprawdzanie instalacji, rozmieszczania, zamocowania całego wyposażenia i urządzeń depozytora; </w:t>
      </w:r>
    </w:p>
    <w:p w14:paraId="10A4023E" w14:textId="77777777" w:rsidR="00B77663" w:rsidRPr="00AC67A3" w:rsidRDefault="00B77663" w:rsidP="00B77663">
      <w:pPr>
        <w:pStyle w:val="Default"/>
        <w:numPr>
          <w:ilvl w:val="1"/>
          <w:numId w:val="25"/>
        </w:numPr>
        <w:ind w:left="851" w:hanging="567"/>
        <w:jc w:val="both"/>
        <w:rPr>
          <w:sz w:val="20"/>
          <w:szCs w:val="20"/>
        </w:rPr>
      </w:pPr>
      <w:r w:rsidRPr="00AC67A3">
        <w:rPr>
          <w:sz w:val="20"/>
          <w:szCs w:val="20"/>
        </w:rPr>
        <w:t xml:space="preserve">sprawdzenie prawidłowego działania poszczególnych elementów systemu, w tym poprawności działania wszystkich cylindrów oraz czytników w panelach kluczy; </w:t>
      </w:r>
    </w:p>
    <w:p w14:paraId="7EF6B872" w14:textId="77777777" w:rsidR="00B77663" w:rsidRPr="00AC67A3" w:rsidRDefault="00B77663" w:rsidP="00B77663">
      <w:pPr>
        <w:pStyle w:val="Default"/>
        <w:numPr>
          <w:ilvl w:val="1"/>
          <w:numId w:val="25"/>
        </w:numPr>
        <w:ind w:left="851" w:hanging="567"/>
        <w:jc w:val="both"/>
        <w:rPr>
          <w:color w:val="000000" w:themeColor="text1"/>
          <w:sz w:val="20"/>
          <w:szCs w:val="20"/>
        </w:rPr>
      </w:pPr>
      <w:r w:rsidRPr="00AC67A3">
        <w:rPr>
          <w:color w:val="000000" w:themeColor="text1"/>
          <w:sz w:val="20"/>
          <w:szCs w:val="20"/>
        </w:rPr>
        <w:t xml:space="preserve">sprawdzanie zgodności z wymaganiami wszystkich połączeń elektrycznych i mechanicznych; </w:t>
      </w:r>
    </w:p>
    <w:p w14:paraId="5A0EE8E5" w14:textId="77777777" w:rsidR="00B77663" w:rsidRPr="00AC67A3" w:rsidRDefault="00B77663" w:rsidP="00B77663">
      <w:pPr>
        <w:pStyle w:val="Default"/>
        <w:numPr>
          <w:ilvl w:val="1"/>
          <w:numId w:val="25"/>
        </w:numPr>
        <w:ind w:left="851" w:hanging="567"/>
        <w:jc w:val="both"/>
        <w:rPr>
          <w:sz w:val="20"/>
          <w:szCs w:val="20"/>
        </w:rPr>
      </w:pPr>
      <w:r w:rsidRPr="00AC67A3">
        <w:rPr>
          <w:sz w:val="20"/>
          <w:szCs w:val="20"/>
        </w:rPr>
        <w:t xml:space="preserve">sprawdzenie sprawności zasilaczy i akumulatorów; </w:t>
      </w:r>
    </w:p>
    <w:p w14:paraId="09098039" w14:textId="77777777" w:rsidR="00B77663" w:rsidRPr="00AC67A3" w:rsidRDefault="00B77663" w:rsidP="00B77663">
      <w:pPr>
        <w:pStyle w:val="Default"/>
        <w:numPr>
          <w:ilvl w:val="1"/>
          <w:numId w:val="25"/>
        </w:numPr>
        <w:ind w:left="851" w:hanging="567"/>
        <w:jc w:val="both"/>
        <w:rPr>
          <w:sz w:val="20"/>
          <w:szCs w:val="20"/>
        </w:rPr>
      </w:pPr>
      <w:r w:rsidRPr="00AC67A3">
        <w:rPr>
          <w:sz w:val="20"/>
          <w:szCs w:val="20"/>
        </w:rPr>
        <w:t xml:space="preserve">sprawdzenie prawidłowego działania urządzeń zamontowanych na </w:t>
      </w:r>
      <w:proofErr w:type="spellStart"/>
      <w:r w:rsidRPr="00AC67A3">
        <w:rPr>
          <w:sz w:val="20"/>
          <w:szCs w:val="20"/>
        </w:rPr>
        <w:t>backplane</w:t>
      </w:r>
      <w:proofErr w:type="spellEnd"/>
    </w:p>
    <w:p w14:paraId="4C88B4D1" w14:textId="77777777" w:rsidR="00B77663" w:rsidRPr="00AC67A3" w:rsidRDefault="00B77663" w:rsidP="00B77663">
      <w:pPr>
        <w:pStyle w:val="Default"/>
        <w:numPr>
          <w:ilvl w:val="1"/>
          <w:numId w:val="25"/>
        </w:numPr>
        <w:ind w:left="851" w:hanging="567"/>
        <w:jc w:val="both"/>
        <w:rPr>
          <w:sz w:val="20"/>
          <w:szCs w:val="20"/>
        </w:rPr>
      </w:pPr>
      <w:r w:rsidRPr="00AC67A3">
        <w:rPr>
          <w:sz w:val="20"/>
          <w:szCs w:val="20"/>
        </w:rPr>
        <w:t xml:space="preserve">sprawdzenie poprawności działania oprogramowania terminala sterującego; </w:t>
      </w:r>
    </w:p>
    <w:p w14:paraId="338D92EA" w14:textId="77777777" w:rsidR="00B77663" w:rsidRPr="00AC67A3" w:rsidRDefault="00B77663" w:rsidP="00B77663">
      <w:pPr>
        <w:pStyle w:val="Default"/>
        <w:numPr>
          <w:ilvl w:val="1"/>
          <w:numId w:val="25"/>
        </w:numPr>
        <w:ind w:left="851" w:hanging="567"/>
        <w:jc w:val="both"/>
        <w:rPr>
          <w:sz w:val="20"/>
          <w:szCs w:val="20"/>
        </w:rPr>
      </w:pPr>
      <w:r w:rsidRPr="00AC67A3">
        <w:rPr>
          <w:sz w:val="20"/>
          <w:szCs w:val="20"/>
        </w:rPr>
        <w:t xml:space="preserve">sprawdzenie poprawności działania każdego czytnika zbliżeniowego w terminalu; </w:t>
      </w:r>
    </w:p>
    <w:p w14:paraId="5949DE71" w14:textId="77777777" w:rsidR="00B77663" w:rsidRDefault="00B77663" w:rsidP="00B77663">
      <w:pPr>
        <w:pStyle w:val="Default"/>
        <w:numPr>
          <w:ilvl w:val="1"/>
          <w:numId w:val="25"/>
        </w:numPr>
        <w:ind w:left="851" w:hanging="567"/>
        <w:jc w:val="both"/>
        <w:rPr>
          <w:sz w:val="20"/>
          <w:szCs w:val="20"/>
        </w:rPr>
      </w:pPr>
      <w:r w:rsidRPr="00AC67A3">
        <w:rPr>
          <w:sz w:val="20"/>
          <w:szCs w:val="20"/>
        </w:rPr>
        <w:t xml:space="preserve">sprawdzenie poprawności działania paneli kluczy z </w:t>
      </w:r>
      <w:proofErr w:type="spellStart"/>
      <w:r w:rsidRPr="00AC67A3">
        <w:rPr>
          <w:sz w:val="20"/>
          <w:szCs w:val="20"/>
        </w:rPr>
        <w:t>backplane</w:t>
      </w:r>
      <w:proofErr w:type="spellEnd"/>
    </w:p>
    <w:p w14:paraId="01E7812D" w14:textId="77777777" w:rsidR="00B77663" w:rsidRPr="00AC67A3" w:rsidRDefault="00B77663" w:rsidP="00FC2C4E">
      <w:pPr>
        <w:pStyle w:val="Default"/>
        <w:ind w:left="851"/>
        <w:jc w:val="both"/>
        <w:rPr>
          <w:sz w:val="20"/>
          <w:szCs w:val="20"/>
        </w:rPr>
      </w:pPr>
    </w:p>
    <w:p w14:paraId="295352F2" w14:textId="77777777" w:rsidR="00B77663" w:rsidRPr="00080C38" w:rsidRDefault="00B77663" w:rsidP="00B77663">
      <w:pPr>
        <w:pStyle w:val="Default"/>
        <w:numPr>
          <w:ilvl w:val="0"/>
          <w:numId w:val="25"/>
        </w:numPr>
        <w:spacing w:after="138"/>
        <w:jc w:val="both"/>
        <w:rPr>
          <w:b/>
          <w:bCs/>
          <w:sz w:val="20"/>
          <w:szCs w:val="20"/>
        </w:rPr>
      </w:pPr>
      <w:r w:rsidRPr="00080C38">
        <w:rPr>
          <w:b/>
          <w:bCs/>
          <w:sz w:val="20"/>
          <w:szCs w:val="20"/>
        </w:rPr>
        <w:t>Dla innych systemów ochrony obiektów zainstalowane na podstawie Umowy</w:t>
      </w:r>
    </w:p>
    <w:p w14:paraId="7CA1DF36" w14:textId="77777777" w:rsidR="00B77663" w:rsidRPr="00A54191" w:rsidRDefault="00B77663" w:rsidP="00B53AC7">
      <w:pPr>
        <w:pStyle w:val="Default"/>
        <w:jc w:val="both"/>
        <w:rPr>
          <w:sz w:val="20"/>
          <w:szCs w:val="20"/>
        </w:rPr>
      </w:pPr>
      <w:r w:rsidRPr="00A54191">
        <w:rPr>
          <w:sz w:val="20"/>
          <w:szCs w:val="20"/>
        </w:rPr>
        <w:t xml:space="preserve">zakres przeglądu lub testu zostanie </w:t>
      </w:r>
      <w:r>
        <w:rPr>
          <w:sz w:val="20"/>
          <w:szCs w:val="20"/>
        </w:rPr>
        <w:t xml:space="preserve">określony przez </w:t>
      </w:r>
      <w:r w:rsidRPr="00A54191">
        <w:rPr>
          <w:sz w:val="20"/>
          <w:szCs w:val="20"/>
        </w:rPr>
        <w:t>Kierownik</w:t>
      </w:r>
      <w:r>
        <w:rPr>
          <w:sz w:val="20"/>
          <w:szCs w:val="20"/>
        </w:rPr>
        <w:t>a</w:t>
      </w:r>
      <w:r w:rsidRPr="00A54191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i przekazany Wykonawcy </w:t>
      </w:r>
      <w:r w:rsidRPr="00A54191">
        <w:rPr>
          <w:sz w:val="20"/>
          <w:szCs w:val="20"/>
        </w:rPr>
        <w:t xml:space="preserve">na etapie postepowania w zależności montowanego rodzaju systemu </w:t>
      </w:r>
    </w:p>
    <w:p w14:paraId="68FD0E87" w14:textId="77777777" w:rsidR="00B77663" w:rsidRPr="00CA30F1" w:rsidRDefault="00B77663" w:rsidP="00B77663">
      <w:pPr>
        <w:pStyle w:val="Default"/>
        <w:numPr>
          <w:ilvl w:val="0"/>
          <w:numId w:val="25"/>
        </w:numPr>
        <w:spacing w:after="138"/>
        <w:jc w:val="both"/>
        <w:rPr>
          <w:sz w:val="20"/>
          <w:szCs w:val="20"/>
        </w:rPr>
      </w:pPr>
      <w:r w:rsidRPr="00CA30F1">
        <w:rPr>
          <w:sz w:val="20"/>
          <w:szCs w:val="20"/>
        </w:rPr>
        <w:t xml:space="preserve">Występowanie sygnału alarmowego należy sprawdzić na lokalnych sygnalizatorach optycznych i akustycznych oraz na wyjściach centrali systemów elektronicznej ochrony obiektu wysyłających alarmy na zewnątrz systemu. </w:t>
      </w:r>
    </w:p>
    <w:p w14:paraId="4F23513F" w14:textId="77777777" w:rsidR="00B77663" w:rsidRPr="00CA30F1" w:rsidRDefault="00B77663" w:rsidP="00B77663">
      <w:pPr>
        <w:pStyle w:val="Default"/>
        <w:numPr>
          <w:ilvl w:val="0"/>
          <w:numId w:val="25"/>
        </w:numPr>
        <w:jc w:val="both"/>
        <w:rPr>
          <w:sz w:val="20"/>
          <w:szCs w:val="20"/>
        </w:rPr>
      </w:pPr>
      <w:r w:rsidRPr="00CA30F1">
        <w:rPr>
          <w:sz w:val="20"/>
          <w:szCs w:val="20"/>
        </w:rPr>
        <w:t xml:space="preserve">Jeśli instalacja jest zaopatrzona w detekcję sabotażu, to należy poprzez zasymulowanie sabotażu poszczególnych czujek i linii dozorowych sprawdzić powstawanie sygnałów alarmowych o sabotażu z częstotliwością </w:t>
      </w:r>
      <w:r>
        <w:rPr>
          <w:sz w:val="20"/>
          <w:szCs w:val="20"/>
        </w:rPr>
        <w:t>jednego sprawdzenia</w:t>
      </w:r>
      <w:r w:rsidRPr="00CA30F1">
        <w:rPr>
          <w:sz w:val="20"/>
          <w:szCs w:val="20"/>
        </w:rPr>
        <w:t xml:space="preserve"> w trzecim kwartale przeglądów</w:t>
      </w:r>
    </w:p>
    <w:p w14:paraId="18F0AF90" w14:textId="77777777" w:rsidR="00B77663" w:rsidRPr="00A54191" w:rsidRDefault="00B77663" w:rsidP="00080C38">
      <w:pPr>
        <w:pStyle w:val="Default"/>
        <w:ind w:left="360"/>
        <w:jc w:val="both"/>
        <w:rPr>
          <w:sz w:val="20"/>
          <w:szCs w:val="20"/>
        </w:rPr>
      </w:pPr>
    </w:p>
    <w:p w14:paraId="648BDA56" w14:textId="77777777" w:rsidR="00B77663" w:rsidRPr="001E20CC" w:rsidRDefault="00B77663" w:rsidP="00415D69">
      <w:pPr>
        <w:pStyle w:val="Default"/>
        <w:jc w:val="both"/>
        <w:rPr>
          <w:sz w:val="20"/>
        </w:rPr>
      </w:pPr>
      <w:r w:rsidRPr="00A54191">
        <w:rPr>
          <w:sz w:val="20"/>
          <w:szCs w:val="20"/>
        </w:rPr>
        <w:t xml:space="preserve">Przegląd innych systemów ochrony obiektów zainstalowanych na podstawie Umowy w zakresie niezbędnym do prawidłowego działania systemu może zostać rozszerzony, o czynności niezbędne do prawidłowej stabilizacji i kalibracji systemu. </w:t>
      </w:r>
      <w:r w:rsidRPr="00A54191">
        <w:rPr>
          <w:color w:val="000000" w:themeColor="text1"/>
          <w:sz w:val="20"/>
          <w:szCs w:val="20"/>
        </w:rPr>
        <w:t xml:space="preserve"> Zakres czynności </w:t>
      </w:r>
      <w:bookmarkStart w:id="13" w:name="_Hlk88044079"/>
      <w:r w:rsidRPr="00A54191">
        <w:rPr>
          <w:color w:val="000000" w:themeColor="text1"/>
          <w:sz w:val="20"/>
          <w:szCs w:val="20"/>
        </w:rPr>
        <w:t>jest uzgadniany, w formie pisemnej, przez Kierownika i przedstawiciela Wykonawcy</w:t>
      </w:r>
      <w:bookmarkEnd w:id="13"/>
      <w:r w:rsidRPr="00A54191">
        <w:rPr>
          <w:color w:val="000000" w:themeColor="text1"/>
          <w:sz w:val="20"/>
          <w:szCs w:val="20"/>
        </w:rPr>
        <w:t xml:space="preserve">. </w:t>
      </w:r>
    </w:p>
    <w:p w14:paraId="644409D4" w14:textId="77777777" w:rsidR="00B77663" w:rsidRDefault="00B77663">
      <w:pPr>
        <w:pStyle w:val="Default"/>
        <w:jc w:val="both"/>
        <w:rPr>
          <w:color w:val="000000" w:themeColor="text1"/>
          <w:sz w:val="20"/>
          <w:szCs w:val="20"/>
        </w:rPr>
      </w:pPr>
    </w:p>
    <w:p w14:paraId="2139FC22" w14:textId="77777777" w:rsidR="00B77663" w:rsidRPr="00A54191" w:rsidRDefault="00B77663">
      <w:pPr>
        <w:pStyle w:val="Default"/>
        <w:jc w:val="both"/>
        <w:rPr>
          <w:sz w:val="20"/>
          <w:szCs w:val="20"/>
        </w:rPr>
      </w:pPr>
    </w:p>
    <w:p w14:paraId="488A7054" w14:textId="77777777" w:rsidR="00B77663" w:rsidRDefault="00B77663" w:rsidP="00415D69">
      <w:pPr>
        <w:pStyle w:val="Default"/>
        <w:jc w:val="both"/>
        <w:rPr>
          <w:b/>
          <w:bCs/>
          <w:sz w:val="20"/>
          <w:szCs w:val="20"/>
        </w:rPr>
      </w:pPr>
      <w:r w:rsidRPr="00CA30F1">
        <w:rPr>
          <w:b/>
          <w:bCs/>
          <w:sz w:val="20"/>
          <w:szCs w:val="20"/>
        </w:rPr>
        <w:t xml:space="preserve">Rozdział IV Zakończenie czynności </w:t>
      </w:r>
      <w:r>
        <w:rPr>
          <w:b/>
          <w:bCs/>
          <w:sz w:val="20"/>
          <w:szCs w:val="20"/>
        </w:rPr>
        <w:t>Przeglądu, Testu</w:t>
      </w:r>
      <w:r w:rsidRPr="00A54191">
        <w:rPr>
          <w:b/>
          <w:bCs/>
          <w:sz w:val="20"/>
          <w:szCs w:val="20"/>
        </w:rPr>
        <w:t xml:space="preserve"> realizowanego przez Wykonawcę</w:t>
      </w:r>
    </w:p>
    <w:p w14:paraId="02042767" w14:textId="6C1923EE" w:rsidR="00B77663" w:rsidRPr="00F515BC" w:rsidRDefault="00B77663" w:rsidP="00E77221">
      <w:pPr>
        <w:pStyle w:val="Akapitzlist"/>
        <w:numPr>
          <w:ilvl w:val="0"/>
          <w:numId w:val="38"/>
        </w:numPr>
        <w:jc w:val="both"/>
        <w:rPr>
          <w:rFonts w:ascii="Century Gothic" w:hAnsi="Century Gothic"/>
          <w:color w:val="000000" w:themeColor="text1"/>
          <w:sz w:val="20"/>
          <w:szCs w:val="20"/>
        </w:rPr>
      </w:pPr>
      <w:r w:rsidRPr="00E77221">
        <w:rPr>
          <w:rFonts w:ascii="Century Gothic" w:hAnsi="Century Gothic"/>
          <w:color w:val="000000" w:themeColor="text1"/>
          <w:sz w:val="20"/>
          <w:szCs w:val="20"/>
        </w:rPr>
        <w:t xml:space="preserve">Wykonawca ma obowiązek sporządzić „Protokół z przeglądu systemów elektronicznej ochrony obiektu” – wg wzoru stanowiącego </w:t>
      </w:r>
      <w:r w:rsidRPr="00F515BC">
        <w:rPr>
          <w:rFonts w:ascii="Century Gothic" w:hAnsi="Century Gothic"/>
          <w:b/>
          <w:bCs/>
          <w:color w:val="000000" w:themeColor="text1"/>
          <w:sz w:val="20"/>
          <w:szCs w:val="20"/>
        </w:rPr>
        <w:t xml:space="preserve">załącznik </w:t>
      </w:r>
      <w:r w:rsidRPr="00F515BC">
        <w:rPr>
          <w:b/>
          <w:bCs/>
        </w:rPr>
        <w:t>nr 2.9.2.1  do niniejsz</w:t>
      </w:r>
      <w:ins w:id="14" w:author="Tomasz Sidor" w:date="2024-12-12T13:41:00Z">
        <w:r w:rsidR="00D60680">
          <w:rPr>
            <w:b/>
            <w:bCs/>
          </w:rPr>
          <w:t>ego dokumentu</w:t>
        </w:r>
      </w:ins>
      <w:del w:id="15" w:author="Tomasz Sidor" w:date="2024-12-12T13:41:00Z">
        <w:r w:rsidRPr="00F515BC" w:rsidDel="00D60680">
          <w:rPr>
            <w:b/>
            <w:bCs/>
          </w:rPr>
          <w:delText>ej</w:delText>
        </w:r>
      </w:del>
      <w:r w:rsidRPr="00F515BC">
        <w:rPr>
          <w:b/>
          <w:bCs/>
        </w:rPr>
        <w:t xml:space="preserve"> </w:t>
      </w:r>
      <w:del w:id="16" w:author="Tomasz Sidor" w:date="2024-12-12T13:41:00Z">
        <w:r w:rsidRPr="00F515BC" w:rsidDel="00D60680">
          <w:rPr>
            <w:b/>
            <w:bCs/>
          </w:rPr>
          <w:delText>Informacji.</w:delText>
        </w:r>
        <w:r w:rsidRPr="00F515BC" w:rsidDel="00D60680">
          <w:delText xml:space="preserve"> </w:delText>
        </w:r>
      </w:del>
      <w:r w:rsidRPr="00F515BC">
        <w:rPr>
          <w:rFonts w:ascii="Century Gothic" w:hAnsi="Century Gothic"/>
          <w:sz w:val="20"/>
          <w:szCs w:val="20"/>
        </w:rPr>
        <w:t>Protokół jest przedkładany Kierownikowi, który go podpisuje, akceptując wykonanie prac pod względem zakresu i jakości</w:t>
      </w:r>
      <w:r w:rsidRPr="00F515BC">
        <w:rPr>
          <w:rFonts w:ascii="Century Gothic" w:hAnsi="Century Gothic"/>
          <w:color w:val="000000" w:themeColor="text1"/>
          <w:sz w:val="20"/>
          <w:szCs w:val="20"/>
        </w:rPr>
        <w:t xml:space="preserve">. </w:t>
      </w:r>
    </w:p>
    <w:p w14:paraId="74684892" w14:textId="1349A64A" w:rsidR="00B77663" w:rsidRPr="007E68D6" w:rsidRDefault="00B77663" w:rsidP="00B77663">
      <w:pPr>
        <w:pStyle w:val="Akapitzlist"/>
        <w:numPr>
          <w:ilvl w:val="0"/>
          <w:numId w:val="38"/>
        </w:numPr>
        <w:spacing w:after="0"/>
        <w:jc w:val="both"/>
        <w:rPr>
          <w:rFonts w:ascii="Century Gothic" w:hAnsi="Century Gothic"/>
          <w:color w:val="000000" w:themeColor="text1"/>
          <w:sz w:val="20"/>
          <w:szCs w:val="20"/>
        </w:rPr>
      </w:pPr>
      <w:r w:rsidRPr="007E68D6">
        <w:rPr>
          <w:rFonts w:ascii="Century Gothic" w:hAnsi="Century Gothic"/>
          <w:color w:val="000000" w:themeColor="text1"/>
          <w:sz w:val="20"/>
          <w:szCs w:val="20"/>
        </w:rPr>
        <w:t xml:space="preserve">Jeżeli w ramach testów lub przeglądów wyniknie konieczność wymiany urządzeń lub elementów systemu wykonawca sporządza protokół usterki </w:t>
      </w:r>
      <w:r w:rsidRPr="00E77221">
        <w:rPr>
          <w:rFonts w:ascii="Century Gothic" w:hAnsi="Century Gothic"/>
          <w:color w:val="000000" w:themeColor="text1"/>
          <w:sz w:val="20"/>
          <w:szCs w:val="20"/>
        </w:rPr>
        <w:t xml:space="preserve">wskazany </w:t>
      </w:r>
      <w:r w:rsidRPr="00F515BC">
        <w:rPr>
          <w:rFonts w:ascii="Century Gothic" w:hAnsi="Century Gothic"/>
          <w:b/>
          <w:bCs/>
          <w:color w:val="000000" w:themeColor="text1"/>
          <w:sz w:val="20"/>
          <w:szCs w:val="20"/>
        </w:rPr>
        <w:t>w załączniku nr 2.9.2.2  do niniejsze</w:t>
      </w:r>
      <w:ins w:id="17" w:author="Tomasz Sidor" w:date="2024-12-12T13:41:00Z">
        <w:r w:rsidR="00D60680">
          <w:rPr>
            <w:rFonts w:ascii="Century Gothic" w:hAnsi="Century Gothic"/>
            <w:b/>
            <w:bCs/>
            <w:color w:val="000000" w:themeColor="text1"/>
            <w:sz w:val="20"/>
            <w:szCs w:val="20"/>
          </w:rPr>
          <w:t>go</w:t>
        </w:r>
      </w:ins>
      <w:del w:id="18" w:author="Tomasz Sidor" w:date="2024-12-12T13:41:00Z">
        <w:r w:rsidRPr="00F515BC" w:rsidDel="00D60680">
          <w:rPr>
            <w:rFonts w:ascii="Century Gothic" w:hAnsi="Century Gothic"/>
            <w:b/>
            <w:bCs/>
            <w:color w:val="000000" w:themeColor="text1"/>
            <w:sz w:val="20"/>
            <w:szCs w:val="20"/>
          </w:rPr>
          <w:delText>j</w:delText>
        </w:r>
      </w:del>
      <w:r w:rsidRPr="00F515BC">
        <w:rPr>
          <w:rFonts w:ascii="Century Gothic" w:hAnsi="Century Gothic"/>
          <w:b/>
          <w:bCs/>
          <w:color w:val="000000" w:themeColor="text1"/>
          <w:sz w:val="20"/>
          <w:szCs w:val="20"/>
        </w:rPr>
        <w:t xml:space="preserve"> </w:t>
      </w:r>
      <w:ins w:id="19" w:author="Tomasz Sidor" w:date="2024-12-12T13:42:00Z">
        <w:r w:rsidR="00D60680">
          <w:rPr>
            <w:rFonts w:ascii="Century Gothic" w:hAnsi="Century Gothic"/>
            <w:b/>
            <w:bCs/>
            <w:color w:val="000000" w:themeColor="text1"/>
            <w:sz w:val="20"/>
            <w:szCs w:val="20"/>
          </w:rPr>
          <w:t>dokumentu</w:t>
        </w:r>
      </w:ins>
      <w:del w:id="20" w:author="Tomasz Sidor" w:date="2024-12-12T13:42:00Z">
        <w:r w:rsidRPr="00F515BC" w:rsidDel="00D60680">
          <w:rPr>
            <w:rFonts w:ascii="Century Gothic" w:hAnsi="Century Gothic"/>
            <w:b/>
            <w:bCs/>
            <w:color w:val="000000" w:themeColor="text1"/>
            <w:sz w:val="20"/>
            <w:szCs w:val="20"/>
          </w:rPr>
          <w:delText>Informacji</w:delText>
        </w:r>
      </w:del>
      <w:r w:rsidRPr="00F515BC">
        <w:rPr>
          <w:rFonts w:ascii="Century Gothic" w:hAnsi="Century Gothic"/>
          <w:color w:val="000000" w:themeColor="text1"/>
          <w:sz w:val="20"/>
          <w:szCs w:val="20"/>
        </w:rPr>
        <w:t>.</w:t>
      </w:r>
    </w:p>
    <w:p w14:paraId="5FB5050C" w14:textId="77777777" w:rsidR="00B77663" w:rsidRPr="005E07B1" w:rsidRDefault="00B77663" w:rsidP="00B77663">
      <w:pPr>
        <w:pStyle w:val="Akapitzlist"/>
        <w:numPr>
          <w:ilvl w:val="0"/>
          <w:numId w:val="38"/>
        </w:numPr>
        <w:spacing w:after="0" w:line="240" w:lineRule="auto"/>
        <w:jc w:val="both"/>
        <w:rPr>
          <w:rFonts w:ascii="Century Gothic" w:hAnsi="Century Gothic"/>
          <w:color w:val="000000" w:themeColor="text1"/>
          <w:sz w:val="20"/>
          <w:szCs w:val="20"/>
        </w:rPr>
      </w:pPr>
      <w:r>
        <w:rPr>
          <w:rFonts w:ascii="Century Gothic" w:hAnsi="Century Gothic"/>
          <w:color w:val="000000" w:themeColor="text1"/>
          <w:sz w:val="20"/>
          <w:szCs w:val="20"/>
        </w:rPr>
        <w:t>Dokumentacja związana z przeprowadzaniem testów jest zatwierdzana przez Kierownika.</w:t>
      </w:r>
    </w:p>
    <w:p w14:paraId="3E8F7F71" w14:textId="77777777" w:rsidR="00B77663" w:rsidRDefault="00B77663" w:rsidP="00C5699C">
      <w:pPr>
        <w:spacing w:after="0"/>
        <w:jc w:val="both"/>
        <w:rPr>
          <w:rFonts w:ascii="Century Gothic" w:hAnsi="Century Gothic"/>
          <w:color w:val="000000" w:themeColor="text1"/>
          <w:sz w:val="20"/>
          <w:szCs w:val="20"/>
        </w:rPr>
      </w:pPr>
    </w:p>
    <w:p w14:paraId="2218E2FA" w14:textId="77777777" w:rsidR="00B77663" w:rsidRDefault="00B77663" w:rsidP="00C5699C">
      <w:pPr>
        <w:spacing w:after="0"/>
        <w:jc w:val="both"/>
        <w:rPr>
          <w:rFonts w:ascii="Century Gothic" w:hAnsi="Century Gothic"/>
          <w:b/>
          <w:bCs/>
          <w:sz w:val="20"/>
          <w:szCs w:val="20"/>
        </w:rPr>
      </w:pPr>
      <w:bookmarkStart w:id="21" w:name="_Hlk86932452"/>
      <w:r w:rsidRPr="00A54191">
        <w:rPr>
          <w:rFonts w:ascii="Century Gothic" w:hAnsi="Century Gothic"/>
          <w:b/>
          <w:bCs/>
          <w:sz w:val="20"/>
          <w:szCs w:val="20"/>
        </w:rPr>
        <w:t xml:space="preserve">Rozdział V Wymagania ogólne dotyczące dodatkowych przeglądów realizowanych przez </w:t>
      </w:r>
      <w:r w:rsidRPr="0036407F">
        <w:rPr>
          <w:rFonts w:ascii="Century Gothic" w:hAnsi="Century Gothic"/>
          <w:b/>
          <w:bCs/>
          <w:sz w:val="20"/>
          <w:szCs w:val="20"/>
        </w:rPr>
        <w:t xml:space="preserve">Zamawiającego </w:t>
      </w:r>
      <w:bookmarkStart w:id="22" w:name="_Hlk88223962"/>
      <w:r w:rsidRPr="0036407F">
        <w:rPr>
          <w:rFonts w:ascii="Century Gothic" w:hAnsi="Century Gothic"/>
          <w:b/>
          <w:bCs/>
          <w:sz w:val="20"/>
          <w:szCs w:val="20"/>
        </w:rPr>
        <w:t>lub na zlecenie Zamawiającego przez podmiot trzeci</w:t>
      </w:r>
      <w:bookmarkEnd w:id="22"/>
    </w:p>
    <w:p w14:paraId="2FC84AE4" w14:textId="77777777" w:rsidR="00B77663" w:rsidRPr="00A54191" w:rsidRDefault="00B77663" w:rsidP="00C5699C">
      <w:pPr>
        <w:spacing w:after="0"/>
        <w:jc w:val="both"/>
        <w:rPr>
          <w:rFonts w:ascii="Century Gothic" w:hAnsi="Century Gothic"/>
          <w:b/>
          <w:bCs/>
          <w:sz w:val="20"/>
          <w:szCs w:val="20"/>
        </w:rPr>
      </w:pPr>
    </w:p>
    <w:p w14:paraId="31EDDDE7" w14:textId="77777777" w:rsidR="00B77663" w:rsidRPr="00A54191" w:rsidRDefault="00B77663" w:rsidP="00B77663">
      <w:pPr>
        <w:pStyle w:val="Akapitzlist"/>
        <w:numPr>
          <w:ilvl w:val="0"/>
          <w:numId w:val="39"/>
        </w:numPr>
        <w:spacing w:after="0"/>
        <w:jc w:val="both"/>
        <w:rPr>
          <w:rFonts w:ascii="Century Gothic" w:hAnsi="Century Gothic"/>
          <w:color w:val="000000" w:themeColor="text1"/>
          <w:sz w:val="20"/>
          <w:szCs w:val="20"/>
        </w:rPr>
      </w:pPr>
      <w:r w:rsidRPr="00A54191">
        <w:rPr>
          <w:rFonts w:ascii="Century Gothic" w:hAnsi="Century Gothic"/>
          <w:color w:val="000000" w:themeColor="text1"/>
          <w:sz w:val="20"/>
          <w:szCs w:val="20"/>
        </w:rPr>
        <w:t xml:space="preserve">Jeśli realizacja inwestycji obejmuje montaż Systemów Elektronicznej Ochrony Obiektu (SEOO), w skład których wchodzą: </w:t>
      </w:r>
    </w:p>
    <w:p w14:paraId="0D66AEED" w14:textId="77777777" w:rsidR="00B77663" w:rsidRPr="00A54191" w:rsidRDefault="00B77663" w:rsidP="00B77663">
      <w:pPr>
        <w:pStyle w:val="Akapitzlist"/>
        <w:numPr>
          <w:ilvl w:val="1"/>
          <w:numId w:val="39"/>
        </w:numPr>
        <w:spacing w:after="0"/>
        <w:jc w:val="both"/>
        <w:rPr>
          <w:rFonts w:ascii="Century Gothic" w:hAnsi="Century Gothic"/>
          <w:color w:val="000000" w:themeColor="text1"/>
          <w:sz w:val="20"/>
          <w:szCs w:val="20"/>
        </w:rPr>
      </w:pPr>
      <w:r w:rsidRPr="00A54191">
        <w:rPr>
          <w:rFonts w:ascii="Century Gothic" w:hAnsi="Century Gothic"/>
          <w:color w:val="000000" w:themeColor="text1"/>
          <w:sz w:val="20"/>
          <w:szCs w:val="20"/>
        </w:rPr>
        <w:t>System Telewizji Przemysłowej (CCTV);</w:t>
      </w:r>
    </w:p>
    <w:p w14:paraId="375182EE" w14:textId="77777777" w:rsidR="00B77663" w:rsidRPr="00A54191" w:rsidRDefault="00B77663" w:rsidP="00B77663">
      <w:pPr>
        <w:pStyle w:val="Akapitzlist"/>
        <w:numPr>
          <w:ilvl w:val="1"/>
          <w:numId w:val="39"/>
        </w:numPr>
        <w:spacing w:after="0"/>
        <w:jc w:val="both"/>
        <w:rPr>
          <w:rFonts w:ascii="Century Gothic" w:hAnsi="Century Gothic"/>
          <w:color w:val="000000" w:themeColor="text1"/>
          <w:sz w:val="20"/>
          <w:szCs w:val="20"/>
        </w:rPr>
      </w:pPr>
      <w:r w:rsidRPr="00A54191">
        <w:rPr>
          <w:rFonts w:ascii="Century Gothic" w:hAnsi="Century Gothic"/>
          <w:color w:val="000000" w:themeColor="text1"/>
          <w:sz w:val="20"/>
          <w:szCs w:val="20"/>
        </w:rPr>
        <w:t xml:space="preserve">System Kontroli Dostępu (SKD); </w:t>
      </w:r>
    </w:p>
    <w:p w14:paraId="4D18AD37" w14:textId="77777777" w:rsidR="00B77663" w:rsidRPr="00A54191" w:rsidRDefault="00B77663" w:rsidP="00B77663">
      <w:pPr>
        <w:pStyle w:val="Akapitzlist"/>
        <w:numPr>
          <w:ilvl w:val="1"/>
          <w:numId w:val="39"/>
        </w:numPr>
        <w:spacing w:after="0"/>
        <w:jc w:val="both"/>
        <w:rPr>
          <w:rFonts w:ascii="Century Gothic" w:hAnsi="Century Gothic"/>
          <w:color w:val="000000" w:themeColor="text1"/>
          <w:sz w:val="20"/>
          <w:szCs w:val="20"/>
        </w:rPr>
      </w:pPr>
      <w:r w:rsidRPr="00A54191">
        <w:rPr>
          <w:rFonts w:ascii="Century Gothic" w:hAnsi="Century Gothic"/>
          <w:color w:val="000000" w:themeColor="text1"/>
          <w:sz w:val="20"/>
          <w:szCs w:val="20"/>
        </w:rPr>
        <w:t>System Sygnalizacji Włamania i Napadu (</w:t>
      </w:r>
      <w:proofErr w:type="spellStart"/>
      <w:r w:rsidRPr="00A54191">
        <w:rPr>
          <w:rFonts w:ascii="Century Gothic" w:hAnsi="Century Gothic"/>
          <w:color w:val="000000" w:themeColor="text1"/>
          <w:sz w:val="20"/>
          <w:szCs w:val="20"/>
        </w:rPr>
        <w:t>SSWiN</w:t>
      </w:r>
      <w:proofErr w:type="spellEnd"/>
      <w:r w:rsidRPr="00A54191">
        <w:rPr>
          <w:rFonts w:ascii="Century Gothic" w:hAnsi="Century Gothic"/>
          <w:color w:val="000000" w:themeColor="text1"/>
          <w:sz w:val="20"/>
          <w:szCs w:val="20"/>
        </w:rPr>
        <w:t>);</w:t>
      </w:r>
    </w:p>
    <w:p w14:paraId="46B9FF21" w14:textId="77777777" w:rsidR="00B77663" w:rsidRPr="00A54191" w:rsidRDefault="00B77663" w:rsidP="00B77663">
      <w:pPr>
        <w:pStyle w:val="Akapitzlist"/>
        <w:numPr>
          <w:ilvl w:val="1"/>
          <w:numId w:val="39"/>
        </w:numPr>
        <w:spacing w:after="0"/>
        <w:jc w:val="both"/>
        <w:rPr>
          <w:rFonts w:ascii="Century Gothic" w:hAnsi="Century Gothic"/>
          <w:color w:val="000000" w:themeColor="text1"/>
          <w:sz w:val="20"/>
          <w:szCs w:val="20"/>
        </w:rPr>
      </w:pPr>
      <w:r w:rsidRPr="00A54191">
        <w:rPr>
          <w:rFonts w:ascii="Century Gothic" w:hAnsi="Century Gothic"/>
          <w:color w:val="000000" w:themeColor="text1"/>
          <w:sz w:val="20"/>
          <w:szCs w:val="20"/>
        </w:rPr>
        <w:t>System Ochrony Obwodowej (SOO);</w:t>
      </w:r>
    </w:p>
    <w:p w14:paraId="687D8142" w14:textId="77777777" w:rsidR="00B77663" w:rsidRPr="00A54191" w:rsidRDefault="00B77663" w:rsidP="00B77663">
      <w:pPr>
        <w:pStyle w:val="Akapitzlist"/>
        <w:numPr>
          <w:ilvl w:val="1"/>
          <w:numId w:val="39"/>
        </w:numPr>
        <w:spacing w:after="0"/>
        <w:jc w:val="both"/>
        <w:rPr>
          <w:rFonts w:ascii="Century Gothic" w:hAnsi="Century Gothic"/>
          <w:color w:val="000000" w:themeColor="text1"/>
          <w:sz w:val="20"/>
          <w:szCs w:val="20"/>
        </w:rPr>
      </w:pPr>
      <w:r w:rsidRPr="00A54191">
        <w:rPr>
          <w:rFonts w:ascii="Century Gothic" w:hAnsi="Century Gothic"/>
          <w:sz w:val="20"/>
          <w:szCs w:val="20"/>
        </w:rPr>
        <w:t>Elektroniczny System Ewidencji Kluczy (ESEK);</w:t>
      </w:r>
    </w:p>
    <w:p w14:paraId="31D4ACE0" w14:textId="77777777" w:rsidR="00B77663" w:rsidRPr="00A54191" w:rsidRDefault="00B77663" w:rsidP="00B77663">
      <w:pPr>
        <w:pStyle w:val="Akapitzlist"/>
        <w:numPr>
          <w:ilvl w:val="1"/>
          <w:numId w:val="39"/>
        </w:numPr>
        <w:spacing w:after="0"/>
        <w:jc w:val="both"/>
        <w:rPr>
          <w:rFonts w:ascii="Century Gothic" w:hAnsi="Century Gothic"/>
          <w:color w:val="000000" w:themeColor="text1"/>
          <w:sz w:val="20"/>
          <w:szCs w:val="20"/>
        </w:rPr>
      </w:pPr>
      <w:r w:rsidRPr="00A54191">
        <w:rPr>
          <w:rFonts w:ascii="Century Gothic" w:hAnsi="Century Gothic"/>
          <w:color w:val="000000" w:themeColor="text1"/>
          <w:sz w:val="20"/>
          <w:szCs w:val="20"/>
        </w:rPr>
        <w:t>Inne systemy ochrony obiektów zainstalowane na podstawie Umowy,</w:t>
      </w:r>
    </w:p>
    <w:p w14:paraId="46F8D66E" w14:textId="77777777" w:rsidR="00B77663" w:rsidRPr="0036407F" w:rsidRDefault="00B77663" w:rsidP="00B77663">
      <w:pPr>
        <w:pStyle w:val="Akapitzlist"/>
        <w:numPr>
          <w:ilvl w:val="0"/>
          <w:numId w:val="39"/>
        </w:numPr>
        <w:spacing w:after="0"/>
        <w:jc w:val="both"/>
        <w:rPr>
          <w:rFonts w:ascii="Century Gothic" w:hAnsi="Century Gothic"/>
          <w:color w:val="000000" w:themeColor="text1"/>
          <w:sz w:val="20"/>
          <w:szCs w:val="20"/>
        </w:rPr>
      </w:pPr>
      <w:r w:rsidRPr="0036407F">
        <w:rPr>
          <w:rFonts w:ascii="Century Gothic" w:hAnsi="Century Gothic"/>
          <w:color w:val="000000" w:themeColor="text1"/>
          <w:sz w:val="20"/>
          <w:szCs w:val="20"/>
        </w:rPr>
        <w:t xml:space="preserve">Zamawiający </w:t>
      </w:r>
      <w:r w:rsidRPr="001E20CC">
        <w:rPr>
          <w:rFonts w:ascii="Century Gothic" w:hAnsi="Century Gothic"/>
          <w:color w:val="000000" w:themeColor="text1"/>
          <w:sz w:val="20"/>
          <w:szCs w:val="20"/>
        </w:rPr>
        <w:t>lub na zlecenie Zamawiającego podmiot trzeci</w:t>
      </w:r>
      <w:r w:rsidRPr="0036407F">
        <w:rPr>
          <w:rFonts w:ascii="Century Gothic" w:hAnsi="Century Gothic"/>
          <w:color w:val="000000" w:themeColor="text1"/>
          <w:sz w:val="20"/>
          <w:szCs w:val="20"/>
        </w:rPr>
        <w:t xml:space="preserve"> jest uprawniony do przeprowadzania dodatkowych przeglądów (raz na kwartał). Przeglądy odbywają się:</w:t>
      </w:r>
    </w:p>
    <w:p w14:paraId="5347179F" w14:textId="77777777" w:rsidR="00B77663" w:rsidRPr="0036407F" w:rsidRDefault="00B77663" w:rsidP="00B77663">
      <w:pPr>
        <w:pStyle w:val="Akapitzlist"/>
        <w:numPr>
          <w:ilvl w:val="1"/>
          <w:numId w:val="39"/>
        </w:numPr>
        <w:spacing w:after="0"/>
        <w:jc w:val="both"/>
        <w:rPr>
          <w:rFonts w:ascii="Century Gothic" w:hAnsi="Century Gothic"/>
          <w:color w:val="000000" w:themeColor="text1"/>
          <w:sz w:val="20"/>
          <w:szCs w:val="20"/>
        </w:rPr>
      </w:pPr>
      <w:r w:rsidRPr="0036407F">
        <w:rPr>
          <w:rFonts w:ascii="Century Gothic" w:hAnsi="Century Gothic"/>
          <w:color w:val="000000" w:themeColor="text1"/>
          <w:sz w:val="20"/>
          <w:szCs w:val="20"/>
        </w:rPr>
        <w:t xml:space="preserve">na podstawie </w:t>
      </w:r>
      <w:r w:rsidRPr="0036407F">
        <w:rPr>
          <w:rFonts w:ascii="Century Gothic" w:hAnsi="Century Gothic"/>
          <w:sz w:val="20"/>
          <w:szCs w:val="20"/>
        </w:rPr>
        <w:t>przekazanych Zamawiającemu przez Wykonawcę, informacji i dokumentów, określających zasady i warunki przeprowadzania przez Zmawiającego przeglądów we własnym zakresie;</w:t>
      </w:r>
    </w:p>
    <w:p w14:paraId="69620A8C" w14:textId="490E3E25" w:rsidR="00B77663" w:rsidRPr="0036407F" w:rsidRDefault="00B77663" w:rsidP="00B77663">
      <w:pPr>
        <w:pStyle w:val="Akapitzlist"/>
        <w:numPr>
          <w:ilvl w:val="1"/>
          <w:numId w:val="39"/>
        </w:numPr>
        <w:spacing w:after="0"/>
        <w:jc w:val="both"/>
        <w:rPr>
          <w:rFonts w:ascii="Century Gothic" w:hAnsi="Century Gothic"/>
          <w:b/>
          <w:sz w:val="20"/>
          <w:szCs w:val="20"/>
        </w:rPr>
      </w:pPr>
      <w:r w:rsidRPr="0036407F">
        <w:rPr>
          <w:rFonts w:ascii="Century Gothic" w:hAnsi="Century Gothic"/>
          <w:color w:val="000000" w:themeColor="text1"/>
          <w:sz w:val="20"/>
          <w:szCs w:val="20"/>
        </w:rPr>
        <w:t xml:space="preserve">na podstawie wykazu czynności określonych </w:t>
      </w:r>
      <w:r w:rsidRPr="001E20CC">
        <w:rPr>
          <w:rFonts w:ascii="Century Gothic" w:hAnsi="Century Gothic"/>
          <w:color w:val="000000" w:themeColor="text1"/>
          <w:sz w:val="20"/>
          <w:szCs w:val="20"/>
        </w:rPr>
        <w:t xml:space="preserve">w </w:t>
      </w:r>
      <w:r w:rsidRPr="001E20CC">
        <w:rPr>
          <w:rFonts w:ascii="Century Gothic" w:hAnsi="Century Gothic"/>
          <w:sz w:val="20"/>
          <w:szCs w:val="20"/>
        </w:rPr>
        <w:t>Regulaminie przeglądów i konserwacji systemów elektronicznej ochrony obiektów Operatora Gazociągów Przesyłowych S.A.</w:t>
      </w:r>
      <w:r w:rsidRPr="0036407F">
        <w:rPr>
          <w:rFonts w:ascii="Century Gothic" w:hAnsi="Century Gothic"/>
          <w:sz w:val="20"/>
          <w:szCs w:val="20"/>
        </w:rPr>
        <w:t>;</w:t>
      </w:r>
      <w:r w:rsidRPr="001E20CC">
        <w:rPr>
          <w:rFonts w:ascii="Century Gothic" w:hAnsi="Century Gothic"/>
          <w:sz w:val="20"/>
          <w:szCs w:val="20"/>
        </w:rPr>
        <w:t xml:space="preserve"> </w:t>
      </w:r>
    </w:p>
    <w:p w14:paraId="713B8A41" w14:textId="77777777" w:rsidR="00B77663" w:rsidRPr="00752036" w:rsidRDefault="00B77663" w:rsidP="00B77663">
      <w:pPr>
        <w:pStyle w:val="Akapitzlist"/>
        <w:numPr>
          <w:ilvl w:val="1"/>
          <w:numId w:val="39"/>
        </w:numPr>
        <w:spacing w:after="0"/>
        <w:jc w:val="both"/>
        <w:rPr>
          <w:rFonts w:ascii="Century Gothic" w:hAnsi="Century Gothic"/>
          <w:b/>
          <w:sz w:val="20"/>
          <w:szCs w:val="20"/>
        </w:rPr>
      </w:pPr>
      <w:r w:rsidRPr="001E20CC">
        <w:rPr>
          <w:rFonts w:ascii="Century Gothic" w:hAnsi="Century Gothic"/>
          <w:color w:val="000000" w:themeColor="text1"/>
          <w:sz w:val="20"/>
          <w:szCs w:val="20"/>
        </w:rPr>
        <w:t>w przypadku rozbieżności</w:t>
      </w:r>
      <w:r w:rsidRPr="0036407F">
        <w:rPr>
          <w:rFonts w:ascii="Century Gothic" w:hAnsi="Century Gothic"/>
          <w:color w:val="000000" w:themeColor="text1"/>
          <w:sz w:val="20"/>
          <w:szCs w:val="20"/>
        </w:rPr>
        <w:t>,</w:t>
      </w:r>
      <w:r w:rsidRPr="001E20CC">
        <w:rPr>
          <w:rFonts w:ascii="Century Gothic" w:hAnsi="Century Gothic"/>
          <w:color w:val="000000" w:themeColor="text1"/>
          <w:sz w:val="20"/>
          <w:szCs w:val="20"/>
        </w:rPr>
        <w:t xml:space="preserve"> </w:t>
      </w:r>
      <w:r w:rsidRPr="0036407F">
        <w:rPr>
          <w:rFonts w:ascii="Century Gothic" w:hAnsi="Century Gothic"/>
          <w:color w:val="000000" w:themeColor="text1"/>
          <w:sz w:val="20"/>
          <w:szCs w:val="20"/>
        </w:rPr>
        <w:t>o których mowa</w:t>
      </w:r>
      <w:r w:rsidRPr="001E20CC">
        <w:rPr>
          <w:rFonts w:ascii="Century Gothic" w:hAnsi="Century Gothic"/>
          <w:color w:val="000000" w:themeColor="text1"/>
          <w:sz w:val="20"/>
          <w:szCs w:val="20"/>
        </w:rPr>
        <w:t xml:space="preserve"> w </w:t>
      </w:r>
      <w:r w:rsidRPr="001E20CC">
        <w:rPr>
          <w:rFonts w:ascii="Century Gothic" w:hAnsi="Century Gothic"/>
          <w:bCs/>
          <w:color w:val="000000" w:themeColor="text1"/>
          <w:sz w:val="20"/>
          <w:szCs w:val="20"/>
        </w:rPr>
        <w:t>§ 6 ust. 3</w:t>
      </w:r>
      <w:r w:rsidRPr="0036407F">
        <w:rPr>
          <w:rFonts w:ascii="Century Gothic" w:hAnsi="Century Gothic"/>
          <w:b/>
          <w:color w:val="000000" w:themeColor="text1"/>
          <w:sz w:val="20"/>
          <w:szCs w:val="20"/>
        </w:rPr>
        <w:t xml:space="preserve"> </w:t>
      </w:r>
      <w:r w:rsidRPr="007E68D6">
        <w:rPr>
          <w:rFonts w:ascii="Century Gothic" w:hAnsi="Century Gothic"/>
          <w:b/>
          <w:sz w:val="20"/>
          <w:szCs w:val="20"/>
        </w:rPr>
        <w:t xml:space="preserve">załącznika nr </w:t>
      </w:r>
      <w:r w:rsidRPr="001E20CC">
        <w:rPr>
          <w:rFonts w:ascii="Century Gothic" w:hAnsi="Century Gothic"/>
          <w:b/>
          <w:sz w:val="20"/>
          <w:szCs w:val="20"/>
        </w:rPr>
        <w:t>2.9</w:t>
      </w:r>
      <w:r w:rsidRPr="0036407F">
        <w:rPr>
          <w:rFonts w:ascii="Century Gothic" w:hAnsi="Century Gothic"/>
          <w:b/>
          <w:sz w:val="20"/>
          <w:szCs w:val="20"/>
        </w:rPr>
        <w:t xml:space="preserve"> </w:t>
      </w:r>
      <w:r w:rsidRPr="001E20CC">
        <w:rPr>
          <w:rFonts w:ascii="Century Gothic" w:hAnsi="Century Gothic"/>
          <w:bCs/>
          <w:sz w:val="20"/>
          <w:szCs w:val="20"/>
        </w:rPr>
        <w:t>do OWU</w:t>
      </w:r>
      <w:r w:rsidRPr="001E20CC">
        <w:rPr>
          <w:rFonts w:ascii="Century Gothic" w:hAnsi="Century Gothic"/>
          <w:bCs/>
          <w:color w:val="000000" w:themeColor="text1"/>
          <w:sz w:val="20"/>
          <w:szCs w:val="20"/>
        </w:rPr>
        <w:t xml:space="preserve"> </w:t>
      </w:r>
      <w:r w:rsidRPr="001E20CC">
        <w:rPr>
          <w:rFonts w:ascii="Century Gothic" w:hAnsi="Century Gothic"/>
          <w:color w:val="000000" w:themeColor="text1"/>
          <w:sz w:val="20"/>
          <w:szCs w:val="20"/>
        </w:rPr>
        <w:t xml:space="preserve">Kierownik i przedstawiciel Wykonawcy uzgodnią w formie pisemnej zakres i tryb przeglądu przeprowadzanego przez Zamawiającego </w:t>
      </w:r>
      <w:r w:rsidRPr="0036407F">
        <w:rPr>
          <w:rFonts w:ascii="Century Gothic" w:hAnsi="Century Gothic"/>
          <w:color w:val="000000" w:themeColor="text1"/>
          <w:sz w:val="20"/>
          <w:szCs w:val="20"/>
        </w:rPr>
        <w:t xml:space="preserve">lub podmiot trzeci, </w:t>
      </w:r>
      <w:r w:rsidRPr="001E20CC">
        <w:rPr>
          <w:rFonts w:ascii="Century Gothic" w:hAnsi="Century Gothic"/>
          <w:color w:val="000000" w:themeColor="text1"/>
          <w:sz w:val="20"/>
          <w:szCs w:val="20"/>
        </w:rPr>
        <w:t xml:space="preserve">który nie wpłynie na utratę gwarancji i rękojmi. W sytuacji określonej w zdaniu poprzednim Zamawiający </w:t>
      </w:r>
      <w:r w:rsidRPr="0036407F">
        <w:rPr>
          <w:rFonts w:ascii="Century Gothic" w:hAnsi="Century Gothic"/>
          <w:color w:val="000000" w:themeColor="text1"/>
          <w:sz w:val="20"/>
          <w:szCs w:val="20"/>
        </w:rPr>
        <w:t xml:space="preserve">lub podmiot trzeci </w:t>
      </w:r>
      <w:r w:rsidRPr="001E20CC">
        <w:rPr>
          <w:rFonts w:ascii="Century Gothic" w:hAnsi="Century Gothic"/>
          <w:color w:val="000000" w:themeColor="text1"/>
          <w:sz w:val="20"/>
          <w:szCs w:val="20"/>
        </w:rPr>
        <w:t xml:space="preserve">przeprowadzi dodatkowy przegląd w oparciu o powyższe uzgodnienia. </w:t>
      </w:r>
    </w:p>
    <w:p w14:paraId="1433C0F3" w14:textId="77777777" w:rsidR="00B77663" w:rsidRDefault="00B77663" w:rsidP="00B77663">
      <w:pPr>
        <w:pStyle w:val="Akapitzlist"/>
        <w:numPr>
          <w:ilvl w:val="1"/>
          <w:numId w:val="39"/>
        </w:numPr>
        <w:spacing w:after="0"/>
        <w:jc w:val="both"/>
        <w:rPr>
          <w:rFonts w:ascii="Century Gothic" w:hAnsi="Century Gothic"/>
          <w:color w:val="000000" w:themeColor="text1"/>
          <w:sz w:val="20"/>
          <w:szCs w:val="20"/>
        </w:rPr>
      </w:pPr>
      <w:r>
        <w:rPr>
          <w:rFonts w:ascii="Century Gothic" w:hAnsi="Century Gothic"/>
          <w:color w:val="000000" w:themeColor="text1"/>
          <w:sz w:val="20"/>
          <w:szCs w:val="20"/>
        </w:rPr>
        <w:t xml:space="preserve">W przypadku przeprowadzenia przeglądów w częstotliwości innej niż raz na kwartał Zamawiający pisemnie poinformuję o tym Wykonawcę, podając przyczynę wymagająca podjęcia takiego działania. </w:t>
      </w:r>
    </w:p>
    <w:p w14:paraId="207DDBF5" w14:textId="77777777" w:rsidR="00B77663" w:rsidRPr="001E20CC" w:rsidRDefault="00B77663" w:rsidP="00B77663">
      <w:pPr>
        <w:pStyle w:val="Akapitzlist"/>
        <w:numPr>
          <w:ilvl w:val="1"/>
          <w:numId w:val="39"/>
        </w:numPr>
        <w:spacing w:after="0"/>
        <w:jc w:val="both"/>
        <w:rPr>
          <w:rFonts w:ascii="Century Gothic" w:hAnsi="Century Gothic"/>
          <w:color w:val="000000" w:themeColor="text1"/>
          <w:sz w:val="20"/>
          <w:szCs w:val="20"/>
        </w:rPr>
      </w:pPr>
      <w:r w:rsidRPr="001E20CC">
        <w:rPr>
          <w:rFonts w:ascii="Century Gothic" w:hAnsi="Century Gothic"/>
          <w:color w:val="000000" w:themeColor="text1"/>
          <w:sz w:val="20"/>
          <w:szCs w:val="20"/>
        </w:rPr>
        <w:t xml:space="preserve">Jeżeli w ramach Przeglądu wyniknie konieczność wymiany urządzeń lub elementów systemu, Wykonawca dokonuje tego na podstawie gwarancji na podstawie pisemnej informacji Kierownika.  </w:t>
      </w:r>
    </w:p>
    <w:p w14:paraId="176C09E4" w14:textId="77777777" w:rsidR="00B77663" w:rsidRPr="00A54191" w:rsidRDefault="00B77663" w:rsidP="00B77663">
      <w:pPr>
        <w:pStyle w:val="Default"/>
        <w:numPr>
          <w:ilvl w:val="0"/>
          <w:numId w:val="39"/>
        </w:numPr>
        <w:jc w:val="both"/>
        <w:rPr>
          <w:sz w:val="20"/>
          <w:szCs w:val="20"/>
        </w:rPr>
      </w:pPr>
      <w:r w:rsidRPr="00A54191">
        <w:rPr>
          <w:sz w:val="20"/>
          <w:szCs w:val="20"/>
        </w:rPr>
        <w:t>Osoby wykonujące czynności objęte niniejszą informacją powinny (w zależności od zakresu wykonywanych prac) posiadać aktualne uprawnienia kwalifikowanego pracownika zabezpieczenia technicznego oraz uprawnienia zgodnie z obowiązującymi przepisami w tym  świadectwa kwalifikacyjne</w:t>
      </w:r>
      <w:r>
        <w:rPr>
          <w:sz w:val="20"/>
          <w:szCs w:val="20"/>
        </w:rPr>
        <w:t>.</w:t>
      </w:r>
      <w:r w:rsidRPr="00A54191">
        <w:rPr>
          <w:sz w:val="20"/>
          <w:szCs w:val="20"/>
        </w:rPr>
        <w:t xml:space="preserve"> </w:t>
      </w:r>
    </w:p>
    <w:p w14:paraId="26C43909" w14:textId="77777777" w:rsidR="00B77663" w:rsidRPr="00A54191" w:rsidRDefault="00B77663" w:rsidP="00CE7906">
      <w:pPr>
        <w:pStyle w:val="Default"/>
        <w:jc w:val="both"/>
        <w:rPr>
          <w:sz w:val="20"/>
          <w:szCs w:val="20"/>
        </w:rPr>
      </w:pPr>
    </w:p>
    <w:p w14:paraId="50CCD381" w14:textId="77777777" w:rsidR="00B77663" w:rsidRPr="0036407F" w:rsidRDefault="00B77663" w:rsidP="00C679BA">
      <w:pPr>
        <w:pStyle w:val="Default"/>
        <w:jc w:val="both"/>
        <w:rPr>
          <w:b/>
          <w:bCs/>
          <w:sz w:val="20"/>
          <w:szCs w:val="20"/>
        </w:rPr>
      </w:pPr>
      <w:r w:rsidRPr="00A54191">
        <w:rPr>
          <w:b/>
          <w:bCs/>
          <w:sz w:val="20"/>
          <w:szCs w:val="20"/>
        </w:rPr>
        <w:t xml:space="preserve">Rozdział VI Wykonanie czynności Przeglądu </w:t>
      </w:r>
      <w:r w:rsidRPr="0036407F">
        <w:rPr>
          <w:b/>
          <w:bCs/>
          <w:sz w:val="20"/>
          <w:szCs w:val="20"/>
        </w:rPr>
        <w:t xml:space="preserve">SEOO przez Zamawiającego </w:t>
      </w:r>
      <w:r w:rsidRPr="001E20CC">
        <w:rPr>
          <w:b/>
          <w:bCs/>
          <w:sz w:val="20"/>
          <w:szCs w:val="20"/>
        </w:rPr>
        <w:t>lub na zlecenie Zamawiającego przez podmiot trzeci</w:t>
      </w:r>
    </w:p>
    <w:p w14:paraId="5CDACF68" w14:textId="77777777" w:rsidR="00B77663" w:rsidRPr="0036407F" w:rsidRDefault="00B77663" w:rsidP="00C679BA">
      <w:pPr>
        <w:pStyle w:val="Default"/>
        <w:jc w:val="both"/>
        <w:rPr>
          <w:b/>
          <w:bCs/>
          <w:sz w:val="20"/>
          <w:szCs w:val="20"/>
        </w:rPr>
      </w:pPr>
    </w:p>
    <w:p w14:paraId="5153B6ED" w14:textId="77777777" w:rsidR="00B77663" w:rsidRPr="00B53AC7" w:rsidRDefault="00B77663" w:rsidP="00B77663">
      <w:pPr>
        <w:pStyle w:val="Default"/>
        <w:numPr>
          <w:ilvl w:val="0"/>
          <w:numId w:val="40"/>
        </w:numPr>
        <w:jc w:val="both"/>
        <w:rPr>
          <w:sz w:val="20"/>
          <w:szCs w:val="20"/>
        </w:rPr>
      </w:pPr>
      <w:r w:rsidRPr="0036407F">
        <w:rPr>
          <w:sz w:val="20"/>
          <w:szCs w:val="20"/>
        </w:rPr>
        <w:t>Zamawiający dopuszcza udział przedstawicieli Wykonawcy w dodatkowych przeglądach realizowanych przez Zamawiającego lub podmiot trzeci. Terminy</w:t>
      </w:r>
      <w:r w:rsidRPr="00B53AC7">
        <w:rPr>
          <w:sz w:val="20"/>
          <w:szCs w:val="20"/>
        </w:rPr>
        <w:t xml:space="preserve"> i zakres udziału przedstawicieli Wykonawcy jest uzgadniany z Kierownikiem,</w:t>
      </w:r>
    </w:p>
    <w:p w14:paraId="139D7C64" w14:textId="77777777" w:rsidR="00B77663" w:rsidRPr="00B53AC7" w:rsidRDefault="00B77663" w:rsidP="00B77663">
      <w:pPr>
        <w:pStyle w:val="Default"/>
        <w:numPr>
          <w:ilvl w:val="0"/>
          <w:numId w:val="40"/>
        </w:numPr>
        <w:jc w:val="both"/>
        <w:rPr>
          <w:sz w:val="20"/>
          <w:szCs w:val="20"/>
        </w:rPr>
      </w:pPr>
      <w:r w:rsidRPr="00B53AC7">
        <w:rPr>
          <w:sz w:val="20"/>
          <w:szCs w:val="20"/>
        </w:rPr>
        <w:t>Zamawiający dopuszcza wgląd przedstawicieli Wykonawcy do dokumentacji opracowanej przez Zamawiającego zgodnie z wymogami określonymi w Rozdziale VIII, o ile na Zamawiającym nie spoczywał obowiązek jej wcześniejszego przekazania.</w:t>
      </w:r>
    </w:p>
    <w:p w14:paraId="1BB9B716" w14:textId="77777777" w:rsidR="00B77663" w:rsidRPr="00B53AC7" w:rsidRDefault="00B77663" w:rsidP="00B77663">
      <w:pPr>
        <w:pStyle w:val="Default"/>
        <w:numPr>
          <w:ilvl w:val="1"/>
          <w:numId w:val="40"/>
        </w:numPr>
        <w:jc w:val="both"/>
        <w:rPr>
          <w:sz w:val="20"/>
          <w:szCs w:val="20"/>
        </w:rPr>
      </w:pPr>
      <w:r w:rsidRPr="00B53AC7">
        <w:rPr>
          <w:sz w:val="20"/>
          <w:szCs w:val="20"/>
        </w:rPr>
        <w:t>Wgląd przedstawicieli Wykonawcy do dokumentacji odbywa się na podstawie pisemnego, uzasadnionego wniosku przesyłanego do Kierownika,</w:t>
      </w:r>
    </w:p>
    <w:p w14:paraId="3EB187A8" w14:textId="77777777" w:rsidR="00B77663" w:rsidRPr="00B53AC7" w:rsidRDefault="00B77663" w:rsidP="00B77663">
      <w:pPr>
        <w:pStyle w:val="Default"/>
        <w:numPr>
          <w:ilvl w:val="1"/>
          <w:numId w:val="40"/>
        </w:numPr>
        <w:jc w:val="both"/>
        <w:rPr>
          <w:sz w:val="20"/>
          <w:szCs w:val="20"/>
        </w:rPr>
      </w:pPr>
      <w:r w:rsidRPr="00B53AC7">
        <w:rPr>
          <w:sz w:val="20"/>
          <w:szCs w:val="20"/>
        </w:rPr>
        <w:t>Termin udostępnienia dokumentacji jest uzgadniany pomiędzy przedstawicielem Wykonawcy a Kierownikiem.</w:t>
      </w:r>
    </w:p>
    <w:p w14:paraId="3BAE0881" w14:textId="77777777" w:rsidR="00B77663" w:rsidRPr="00A54191" w:rsidRDefault="00B77663" w:rsidP="00080C38">
      <w:pPr>
        <w:pStyle w:val="Default"/>
        <w:ind w:left="720"/>
        <w:jc w:val="both"/>
        <w:rPr>
          <w:b/>
          <w:bCs/>
          <w:sz w:val="20"/>
          <w:szCs w:val="20"/>
        </w:rPr>
      </w:pPr>
    </w:p>
    <w:p w14:paraId="1E8919DA" w14:textId="77777777" w:rsidR="00B77663" w:rsidRPr="0036407F" w:rsidRDefault="00B77663" w:rsidP="00C679BA">
      <w:pPr>
        <w:pStyle w:val="Default"/>
        <w:jc w:val="both"/>
        <w:rPr>
          <w:b/>
          <w:bCs/>
          <w:sz w:val="20"/>
          <w:szCs w:val="20"/>
        </w:rPr>
      </w:pPr>
      <w:r w:rsidRPr="0036407F">
        <w:rPr>
          <w:b/>
          <w:bCs/>
          <w:sz w:val="20"/>
          <w:szCs w:val="20"/>
        </w:rPr>
        <w:t xml:space="preserve">Rozdział VII Przegląd SEOO realizowany przez Zamawiającego </w:t>
      </w:r>
      <w:r w:rsidRPr="001E20CC">
        <w:rPr>
          <w:b/>
          <w:bCs/>
          <w:sz w:val="20"/>
          <w:szCs w:val="20"/>
        </w:rPr>
        <w:t>lub na zlecenie Zamawiającego przez podmiot trzeci</w:t>
      </w:r>
    </w:p>
    <w:p w14:paraId="0CB183A2" w14:textId="77777777" w:rsidR="00B77663" w:rsidRPr="0036407F" w:rsidRDefault="00B77663" w:rsidP="00C679BA">
      <w:pPr>
        <w:pStyle w:val="Default"/>
        <w:jc w:val="both"/>
        <w:rPr>
          <w:b/>
          <w:bCs/>
          <w:sz w:val="20"/>
          <w:szCs w:val="20"/>
        </w:rPr>
      </w:pPr>
    </w:p>
    <w:p w14:paraId="1113A39D" w14:textId="779E17B0" w:rsidR="00B77663" w:rsidRPr="00903D0A" w:rsidRDefault="00B77663" w:rsidP="00B77663">
      <w:pPr>
        <w:pStyle w:val="Default"/>
        <w:numPr>
          <w:ilvl w:val="0"/>
          <w:numId w:val="41"/>
        </w:numPr>
        <w:jc w:val="both"/>
        <w:rPr>
          <w:sz w:val="20"/>
          <w:szCs w:val="20"/>
        </w:rPr>
      </w:pPr>
      <w:r w:rsidRPr="00903D0A">
        <w:rPr>
          <w:sz w:val="20"/>
          <w:szCs w:val="20"/>
        </w:rPr>
        <w:t>Przeglądy realizowane przez Zamawiającego lub podmiot trzeci będą  wykonywane w odniesieniu do poszczególnych SEOO w zakresie określonym</w:t>
      </w:r>
      <w:ins w:id="23" w:author="Tomasz Sidor" w:date="2024-12-12T11:46:00Z">
        <w:r w:rsidR="00903D0A" w:rsidRPr="00AA2795">
          <w:rPr>
            <w:sz w:val="20"/>
            <w:szCs w:val="20"/>
          </w:rPr>
          <w:t xml:space="preserve"> </w:t>
        </w:r>
      </w:ins>
      <w:ins w:id="24" w:author="Tomasz Sidor" w:date="2024-12-12T11:47:00Z">
        <w:r w:rsidR="00903D0A" w:rsidRPr="00903D0A">
          <w:rPr>
            <w:sz w:val="20"/>
            <w:szCs w:val="20"/>
          </w:rPr>
          <w:t>w</w:t>
        </w:r>
      </w:ins>
      <w:ins w:id="25" w:author="Tomasz Sidor" w:date="2024-12-12T11:49:00Z">
        <w:r w:rsidR="00903D0A" w:rsidRPr="00903D0A">
          <w:rPr>
            <w:sz w:val="20"/>
            <w:szCs w:val="20"/>
          </w:rPr>
          <w:t xml:space="preserve"> </w:t>
        </w:r>
      </w:ins>
      <w:bookmarkStart w:id="26" w:name="_Hlk184896703"/>
      <w:ins w:id="27" w:author="Tomasz Sidor" w:date="2024-12-12T11:46:00Z">
        <w:r w:rsidR="00903D0A" w:rsidRPr="00423009">
          <w:rPr>
            <w:i/>
            <w:iCs/>
            <w:sz w:val="20"/>
            <w:szCs w:val="20"/>
          </w:rPr>
          <w:t>Regulaminie przeglądów i konserwacji systemów elektronicznej ochrony obiektów</w:t>
        </w:r>
      </w:ins>
      <w:ins w:id="28" w:author="Tomasz Sidor" w:date="2024-12-12T11:52:00Z">
        <w:r w:rsidR="00903D0A">
          <w:rPr>
            <w:i/>
            <w:iCs/>
            <w:sz w:val="20"/>
            <w:szCs w:val="20"/>
          </w:rPr>
          <w:t xml:space="preserve">. </w:t>
        </w:r>
        <w:r w:rsidR="00903D0A" w:rsidRPr="00903D0A">
          <w:rPr>
            <w:i/>
            <w:iCs/>
            <w:sz w:val="20"/>
            <w:szCs w:val="20"/>
          </w:rPr>
          <w:t>Regulami</w:t>
        </w:r>
      </w:ins>
      <w:ins w:id="29" w:author="Tomasz Sidor" w:date="2024-12-12T11:53:00Z">
        <w:r w:rsidR="00903D0A">
          <w:rPr>
            <w:i/>
            <w:iCs/>
            <w:sz w:val="20"/>
            <w:szCs w:val="20"/>
          </w:rPr>
          <w:t>n</w:t>
        </w:r>
      </w:ins>
      <w:ins w:id="30" w:author="Tomasz Sidor" w:date="2024-12-12T11:52:00Z">
        <w:r w:rsidR="00903D0A" w:rsidRPr="00903D0A">
          <w:rPr>
            <w:i/>
            <w:iCs/>
            <w:sz w:val="20"/>
            <w:szCs w:val="20"/>
          </w:rPr>
          <w:t xml:space="preserve"> przeglądów i konserwacji systemów elektronicznej ochrony obiektów</w:t>
        </w:r>
      </w:ins>
      <w:ins w:id="31" w:author="Tomasz Sidor" w:date="2024-12-12T11:47:00Z">
        <w:r w:rsidR="00903D0A" w:rsidRPr="00903D0A">
          <w:rPr>
            <w:sz w:val="20"/>
            <w:szCs w:val="20"/>
          </w:rPr>
          <w:t xml:space="preserve"> </w:t>
        </w:r>
        <w:bookmarkEnd w:id="26"/>
        <w:r w:rsidR="00903D0A" w:rsidRPr="00903D0A">
          <w:rPr>
            <w:sz w:val="20"/>
            <w:szCs w:val="20"/>
          </w:rPr>
          <w:t>stanowi załącznik do Wyk</w:t>
        </w:r>
      </w:ins>
      <w:ins w:id="32" w:author="Tomasz Sidor" w:date="2024-12-12T11:48:00Z">
        <w:r w:rsidR="00903D0A" w:rsidRPr="00903D0A">
          <w:rPr>
            <w:sz w:val="20"/>
            <w:szCs w:val="20"/>
          </w:rPr>
          <w:t>azu regulacji wewnętrznych</w:t>
        </w:r>
      </w:ins>
      <w:ins w:id="33" w:author="Tomasz Sidor" w:date="2024-12-12T11:53:00Z">
        <w:r w:rsidR="00903D0A">
          <w:rPr>
            <w:sz w:val="20"/>
            <w:szCs w:val="20"/>
          </w:rPr>
          <w:t xml:space="preserve">, który to Wykaz </w:t>
        </w:r>
      </w:ins>
      <w:ins w:id="34" w:author="Tomasz Sidor" w:date="2024-12-12T11:48:00Z">
        <w:r w:rsidR="00903D0A" w:rsidRPr="00903D0A">
          <w:rPr>
            <w:sz w:val="20"/>
            <w:szCs w:val="20"/>
          </w:rPr>
          <w:t>stanowi załącznik do OPZ.</w:t>
        </w:r>
      </w:ins>
      <w:del w:id="35" w:author="Tomasz Sidor" w:date="2024-12-12T11:48:00Z">
        <w:r w:rsidRPr="00903D0A" w:rsidDel="00903D0A">
          <w:rPr>
            <w:sz w:val="20"/>
            <w:szCs w:val="20"/>
          </w:rPr>
          <w:delText xml:space="preserve"> </w:delText>
        </w:r>
        <w:r w:rsidRPr="00903D0A" w:rsidDel="00903D0A">
          <w:rPr>
            <w:b/>
            <w:bCs/>
            <w:sz w:val="20"/>
            <w:szCs w:val="20"/>
          </w:rPr>
          <w:delText>w załączniku</w:delText>
        </w:r>
      </w:del>
      <w:r w:rsidRPr="00903D0A">
        <w:rPr>
          <w:b/>
          <w:bCs/>
          <w:sz w:val="20"/>
          <w:szCs w:val="20"/>
        </w:rPr>
        <w:t xml:space="preserve"> </w:t>
      </w:r>
      <w:del w:id="36" w:author="Tomasz Sidor" w:date="2024-12-12T11:48:00Z">
        <w:r w:rsidRPr="00903D0A" w:rsidDel="00903D0A">
          <w:rPr>
            <w:b/>
            <w:bCs/>
            <w:sz w:val="20"/>
            <w:szCs w:val="20"/>
          </w:rPr>
          <w:delText>nr 1.10.14 do OPZ</w:delText>
        </w:r>
        <w:r w:rsidRPr="00903D0A" w:rsidDel="00903D0A">
          <w:rPr>
            <w:sz w:val="20"/>
            <w:szCs w:val="20"/>
          </w:rPr>
          <w:delText>.</w:delText>
        </w:r>
      </w:del>
    </w:p>
    <w:p w14:paraId="397875A2" w14:textId="77777777" w:rsidR="00B77663" w:rsidRPr="007E68D6" w:rsidRDefault="00B77663" w:rsidP="00080C38">
      <w:pPr>
        <w:pStyle w:val="Default"/>
        <w:jc w:val="both"/>
        <w:rPr>
          <w:sz w:val="20"/>
          <w:szCs w:val="20"/>
        </w:rPr>
      </w:pPr>
    </w:p>
    <w:p w14:paraId="5D459926" w14:textId="77777777" w:rsidR="00B77663" w:rsidRPr="007E68D6" w:rsidRDefault="00B77663" w:rsidP="00C679BA">
      <w:pPr>
        <w:pStyle w:val="Default"/>
        <w:jc w:val="both"/>
        <w:rPr>
          <w:sz w:val="20"/>
          <w:szCs w:val="20"/>
        </w:rPr>
      </w:pPr>
      <w:r w:rsidRPr="007E68D6">
        <w:rPr>
          <w:b/>
          <w:bCs/>
          <w:sz w:val="20"/>
          <w:szCs w:val="20"/>
        </w:rPr>
        <w:t xml:space="preserve">Rozdział VIII Zakończenie czynności Przeglądu realizowanego przez Zamawiającego </w:t>
      </w:r>
      <w:r w:rsidRPr="001E20CC">
        <w:rPr>
          <w:b/>
          <w:bCs/>
          <w:sz w:val="20"/>
          <w:szCs w:val="20"/>
        </w:rPr>
        <w:t>lub na zlecenie Zamawiającego przez podmiot trzeci</w:t>
      </w:r>
    </w:p>
    <w:bookmarkEnd w:id="21"/>
    <w:p w14:paraId="521123B7" w14:textId="77777777" w:rsidR="00B77663" w:rsidRPr="007E68D6" w:rsidRDefault="00B77663" w:rsidP="00080C38">
      <w:pPr>
        <w:pStyle w:val="Default"/>
        <w:jc w:val="both"/>
        <w:rPr>
          <w:sz w:val="20"/>
          <w:szCs w:val="20"/>
        </w:rPr>
      </w:pPr>
    </w:p>
    <w:p w14:paraId="7694064F" w14:textId="7C9B3ABD" w:rsidR="00B77663" w:rsidRPr="00D60680" w:rsidRDefault="00B77663" w:rsidP="00B77663">
      <w:pPr>
        <w:pStyle w:val="Default"/>
        <w:numPr>
          <w:ilvl w:val="0"/>
          <w:numId w:val="42"/>
        </w:numPr>
        <w:jc w:val="both"/>
        <w:rPr>
          <w:sz w:val="20"/>
          <w:szCs w:val="20"/>
        </w:rPr>
      </w:pPr>
      <w:r w:rsidRPr="00D60680">
        <w:rPr>
          <w:color w:val="000000" w:themeColor="text1"/>
          <w:sz w:val="20"/>
          <w:szCs w:val="20"/>
        </w:rPr>
        <w:t xml:space="preserve">Zamawiający lub podmiot trzeci po przeprowadzeniu Przeglądu sporządza „Protokół z przeglądu i konserwacji systemów elektronicznej ochrony obiektu” – wg wzoru stanowiącego </w:t>
      </w:r>
      <w:r w:rsidRPr="00D60680">
        <w:rPr>
          <w:b/>
          <w:bCs/>
          <w:color w:val="000000" w:themeColor="text1"/>
          <w:sz w:val="20"/>
          <w:szCs w:val="20"/>
        </w:rPr>
        <w:t>załącznik</w:t>
      </w:r>
      <w:r w:rsidRPr="00423009">
        <w:rPr>
          <w:color w:val="000000" w:themeColor="text1"/>
          <w:sz w:val="20"/>
          <w:szCs w:val="20"/>
        </w:rPr>
        <w:t xml:space="preserve"> </w:t>
      </w:r>
      <w:r w:rsidRPr="00D60680">
        <w:rPr>
          <w:b/>
          <w:bCs/>
          <w:color w:val="000000" w:themeColor="text1"/>
          <w:sz w:val="20"/>
          <w:szCs w:val="20"/>
        </w:rPr>
        <w:t xml:space="preserve">nr </w:t>
      </w:r>
      <w:ins w:id="37" w:author="Tomasz Sidor" w:date="2024-12-12T13:12:00Z">
        <w:r w:rsidR="00D37E28" w:rsidRPr="00423009">
          <w:rPr>
            <w:b/>
            <w:bCs/>
            <w:color w:val="000000" w:themeColor="text1"/>
            <w:sz w:val="20"/>
            <w:szCs w:val="20"/>
          </w:rPr>
          <w:t>2.9.2.1</w:t>
        </w:r>
      </w:ins>
      <w:ins w:id="38" w:author="Tomasz Sidor" w:date="2024-12-12T13:16:00Z">
        <w:r w:rsidR="00D37E28" w:rsidRPr="00423009">
          <w:rPr>
            <w:b/>
            <w:bCs/>
            <w:color w:val="000000" w:themeColor="text1"/>
            <w:sz w:val="20"/>
            <w:szCs w:val="20"/>
          </w:rPr>
          <w:t xml:space="preserve"> do niniejsze</w:t>
        </w:r>
      </w:ins>
      <w:ins w:id="39" w:author="Tomasz Sidor" w:date="2024-12-12T13:42:00Z">
        <w:r w:rsidR="00D60680" w:rsidRPr="00D60680">
          <w:rPr>
            <w:b/>
            <w:bCs/>
            <w:color w:val="000000" w:themeColor="text1"/>
            <w:sz w:val="20"/>
            <w:szCs w:val="20"/>
          </w:rPr>
          <w:t>go</w:t>
        </w:r>
      </w:ins>
      <w:ins w:id="40" w:author="Tomasz Sidor" w:date="2024-12-12T13:16:00Z">
        <w:r w:rsidR="00D37E28" w:rsidRPr="00423009">
          <w:rPr>
            <w:b/>
            <w:bCs/>
            <w:color w:val="000000" w:themeColor="text1"/>
            <w:sz w:val="20"/>
            <w:szCs w:val="20"/>
          </w:rPr>
          <w:t xml:space="preserve"> </w:t>
        </w:r>
      </w:ins>
      <w:ins w:id="41" w:author="Tomasz Sidor" w:date="2024-12-12T13:42:00Z">
        <w:r w:rsidR="00D60680" w:rsidRPr="00D60680">
          <w:rPr>
            <w:b/>
            <w:bCs/>
            <w:color w:val="000000" w:themeColor="text1"/>
            <w:sz w:val="20"/>
            <w:szCs w:val="20"/>
          </w:rPr>
          <w:t>dokumentu</w:t>
        </w:r>
      </w:ins>
      <w:del w:id="42" w:author="Tomasz Sidor" w:date="2024-12-12T13:12:00Z">
        <w:r w:rsidRPr="00D60680" w:rsidDel="00D37E28">
          <w:rPr>
            <w:color w:val="000000" w:themeColor="text1"/>
            <w:sz w:val="20"/>
            <w:szCs w:val="20"/>
            <w:rPrChange w:id="43" w:author="Tomasz Sidor" w:date="2024-12-12T13:43:00Z">
              <w:rPr>
                <w:b/>
                <w:bCs/>
                <w:color w:val="000000" w:themeColor="text1"/>
                <w:sz w:val="20"/>
                <w:szCs w:val="20"/>
              </w:rPr>
            </w:rPrChange>
          </w:rPr>
          <w:delText>1</w:delText>
        </w:r>
      </w:del>
      <w:ins w:id="44" w:author="Tomasz Sidor" w:date="2024-12-12T13:15:00Z">
        <w:r w:rsidR="00D37E28" w:rsidRPr="00D60680">
          <w:rPr>
            <w:color w:val="000000" w:themeColor="text1"/>
            <w:sz w:val="20"/>
            <w:szCs w:val="20"/>
          </w:rPr>
          <w:t>;</w:t>
        </w:r>
      </w:ins>
      <w:del w:id="45" w:author="Tomasz Sidor" w:date="2024-12-12T13:15:00Z">
        <w:r w:rsidRPr="00D60680" w:rsidDel="00D37E28">
          <w:rPr>
            <w:color w:val="000000" w:themeColor="text1"/>
            <w:sz w:val="20"/>
            <w:szCs w:val="20"/>
            <w:rPrChange w:id="46" w:author="Tomasz Sidor" w:date="2024-12-12T13:43:00Z">
              <w:rPr>
                <w:b/>
                <w:bCs/>
                <w:color w:val="000000" w:themeColor="text1"/>
                <w:sz w:val="20"/>
                <w:szCs w:val="20"/>
              </w:rPr>
            </w:rPrChange>
          </w:rPr>
          <w:delText xml:space="preserve"> </w:delText>
        </w:r>
      </w:del>
      <w:del w:id="47" w:author="Tomasz Sidor" w:date="2024-12-12T13:13:00Z">
        <w:r w:rsidRPr="00D60680" w:rsidDel="00D37E28">
          <w:rPr>
            <w:color w:val="000000" w:themeColor="text1"/>
            <w:sz w:val="20"/>
            <w:szCs w:val="20"/>
            <w:rPrChange w:id="48" w:author="Tomasz Sidor" w:date="2024-12-12T13:43:00Z">
              <w:rPr>
                <w:b/>
                <w:bCs/>
                <w:color w:val="000000" w:themeColor="text1"/>
                <w:sz w:val="20"/>
                <w:szCs w:val="20"/>
              </w:rPr>
            </w:rPrChange>
          </w:rPr>
          <w:delText>do</w:delText>
        </w:r>
        <w:r w:rsidRPr="00D60680" w:rsidDel="00D37E28">
          <w:rPr>
            <w:b/>
            <w:bCs/>
            <w:color w:val="000000" w:themeColor="text1"/>
            <w:sz w:val="20"/>
            <w:szCs w:val="20"/>
          </w:rPr>
          <w:delText xml:space="preserve"> </w:delText>
        </w:r>
      </w:del>
      <w:del w:id="49" w:author="Tomasz Sidor" w:date="2024-12-12T11:55:00Z">
        <w:r w:rsidRPr="00D60680" w:rsidDel="00903D0A">
          <w:rPr>
            <w:b/>
            <w:bCs/>
            <w:color w:val="000000" w:themeColor="text1"/>
            <w:sz w:val="20"/>
            <w:szCs w:val="20"/>
            <w:highlight w:val="yellow"/>
            <w:rPrChange w:id="50" w:author="Tomasz Sidor" w:date="2024-12-12T13:43:00Z">
              <w:rPr>
                <w:b/>
                <w:bCs/>
                <w:color w:val="000000" w:themeColor="text1"/>
                <w:sz w:val="20"/>
                <w:szCs w:val="20"/>
              </w:rPr>
            </w:rPrChange>
          </w:rPr>
          <w:delText>załącznika nr 1.10.14 do OPZ.</w:delText>
        </w:r>
      </w:del>
    </w:p>
    <w:p w14:paraId="27C2F4F2" w14:textId="28F21891" w:rsidR="00B77663" w:rsidRPr="00D60680" w:rsidDel="00D37E28" w:rsidRDefault="00B77663" w:rsidP="00D37E28">
      <w:pPr>
        <w:pStyle w:val="Default"/>
        <w:numPr>
          <w:ilvl w:val="0"/>
          <w:numId w:val="42"/>
        </w:numPr>
        <w:jc w:val="both"/>
        <w:rPr>
          <w:del w:id="51" w:author="Tomasz Sidor" w:date="2024-12-12T11:56:00Z"/>
          <w:color w:val="000000" w:themeColor="text1"/>
          <w:sz w:val="20"/>
          <w:szCs w:val="20"/>
        </w:rPr>
      </w:pPr>
      <w:r w:rsidRPr="00D60680">
        <w:rPr>
          <w:color w:val="000000" w:themeColor="text1"/>
          <w:sz w:val="20"/>
          <w:szCs w:val="20"/>
        </w:rPr>
        <w:t xml:space="preserve">Jeżeli w ramach Przeglądów wyniknie konieczność wymiany urządzeń lub elementów systemu zamawiający sporządza protokół usterki wskazany </w:t>
      </w:r>
      <w:r w:rsidRPr="00423009">
        <w:rPr>
          <w:color w:val="000000" w:themeColor="text1"/>
          <w:sz w:val="20"/>
          <w:szCs w:val="20"/>
        </w:rPr>
        <w:t xml:space="preserve">w </w:t>
      </w:r>
      <w:r w:rsidRPr="00D60680">
        <w:rPr>
          <w:b/>
          <w:bCs/>
          <w:color w:val="000000" w:themeColor="text1"/>
          <w:sz w:val="20"/>
          <w:szCs w:val="20"/>
        </w:rPr>
        <w:t>załączniku nr 2</w:t>
      </w:r>
      <w:ins w:id="52" w:author="Tomasz Sidor" w:date="2024-12-12T13:13:00Z">
        <w:r w:rsidR="00D37E28" w:rsidRPr="00423009">
          <w:rPr>
            <w:b/>
            <w:bCs/>
            <w:color w:val="000000" w:themeColor="text1"/>
            <w:sz w:val="20"/>
            <w:szCs w:val="20"/>
          </w:rPr>
          <w:t>.9.2.2</w:t>
        </w:r>
      </w:ins>
      <w:r w:rsidRPr="00D60680">
        <w:rPr>
          <w:b/>
          <w:bCs/>
          <w:color w:val="000000" w:themeColor="text1"/>
          <w:sz w:val="20"/>
          <w:szCs w:val="20"/>
        </w:rPr>
        <w:t xml:space="preserve"> </w:t>
      </w:r>
      <w:ins w:id="53" w:author="Tomasz Sidor" w:date="2024-12-12T11:56:00Z">
        <w:r w:rsidR="00903D0A" w:rsidRPr="00423009">
          <w:rPr>
            <w:b/>
            <w:bCs/>
            <w:color w:val="000000" w:themeColor="text1"/>
            <w:sz w:val="20"/>
            <w:szCs w:val="20"/>
          </w:rPr>
          <w:t>do</w:t>
        </w:r>
      </w:ins>
      <w:ins w:id="54" w:author="Tomasz Sidor" w:date="2024-12-12T13:16:00Z">
        <w:r w:rsidR="00D37E28" w:rsidRPr="00D60680">
          <w:rPr>
            <w:b/>
            <w:bCs/>
            <w:color w:val="000000" w:themeColor="text1"/>
            <w:sz w:val="20"/>
            <w:szCs w:val="20"/>
          </w:rPr>
          <w:t xml:space="preserve"> niniejsze</w:t>
        </w:r>
      </w:ins>
      <w:ins w:id="55" w:author="Tomasz Sidor" w:date="2024-12-12T13:42:00Z">
        <w:r w:rsidR="00D60680" w:rsidRPr="00D60680">
          <w:rPr>
            <w:b/>
            <w:bCs/>
            <w:color w:val="000000" w:themeColor="text1"/>
            <w:sz w:val="20"/>
            <w:szCs w:val="20"/>
          </w:rPr>
          <w:t>go</w:t>
        </w:r>
      </w:ins>
      <w:ins w:id="56" w:author="Tomasz Sidor" w:date="2024-12-12T13:16:00Z">
        <w:r w:rsidR="00D37E28" w:rsidRPr="00D60680">
          <w:rPr>
            <w:b/>
            <w:bCs/>
            <w:color w:val="000000" w:themeColor="text1"/>
            <w:sz w:val="20"/>
            <w:szCs w:val="20"/>
          </w:rPr>
          <w:t xml:space="preserve"> </w:t>
        </w:r>
      </w:ins>
      <w:ins w:id="57" w:author="Tomasz Sidor" w:date="2024-12-12T13:42:00Z">
        <w:r w:rsidR="00D60680" w:rsidRPr="00D60680">
          <w:rPr>
            <w:b/>
            <w:bCs/>
            <w:color w:val="000000" w:themeColor="text1"/>
            <w:sz w:val="20"/>
            <w:szCs w:val="20"/>
          </w:rPr>
          <w:t>dokumentu</w:t>
        </w:r>
      </w:ins>
      <w:ins w:id="58" w:author="Tomasz Sidor" w:date="2024-12-12T11:57:00Z">
        <w:r w:rsidR="00115D92" w:rsidRPr="00D60680">
          <w:rPr>
            <w:color w:val="000000" w:themeColor="text1"/>
            <w:sz w:val="20"/>
            <w:szCs w:val="20"/>
          </w:rPr>
          <w:t>.</w:t>
        </w:r>
      </w:ins>
      <w:del w:id="59" w:author="Tomasz Sidor" w:date="2024-12-12T11:56:00Z">
        <w:r w:rsidRPr="00D60680" w:rsidDel="00903D0A">
          <w:rPr>
            <w:b/>
            <w:bCs/>
            <w:color w:val="000000" w:themeColor="text1"/>
            <w:sz w:val="20"/>
            <w:szCs w:val="20"/>
            <w:highlight w:val="yellow"/>
            <w:rPrChange w:id="60" w:author="Tomasz Sidor" w:date="2024-12-12T13:43:00Z">
              <w:rPr>
                <w:b/>
                <w:bCs/>
                <w:color w:val="000000" w:themeColor="text1"/>
                <w:sz w:val="20"/>
                <w:szCs w:val="20"/>
              </w:rPr>
            </w:rPrChange>
          </w:rPr>
          <w:delText>do załącznika nr 1.10.14 do OPZ.</w:delText>
        </w:r>
      </w:del>
    </w:p>
    <w:p w14:paraId="2924018E" w14:textId="77777777" w:rsidR="00D37E28" w:rsidRPr="00115D92" w:rsidRDefault="00D37E28" w:rsidP="00D37E28">
      <w:pPr>
        <w:pStyle w:val="Akapitzlist"/>
        <w:numPr>
          <w:ilvl w:val="0"/>
          <w:numId w:val="42"/>
        </w:numPr>
        <w:spacing w:after="0"/>
        <w:jc w:val="both"/>
        <w:rPr>
          <w:ins w:id="61" w:author="Tomasz Sidor" w:date="2024-12-12T13:15:00Z"/>
          <w:rFonts w:ascii="Century Gothic" w:hAnsi="Century Gothic"/>
          <w:color w:val="000000" w:themeColor="text1"/>
          <w:sz w:val="20"/>
          <w:szCs w:val="20"/>
        </w:rPr>
      </w:pPr>
    </w:p>
    <w:p w14:paraId="7D3B9F48" w14:textId="77777777" w:rsidR="00B77663" w:rsidDel="00D37E28" w:rsidRDefault="00B77663" w:rsidP="00D37E28">
      <w:pPr>
        <w:pStyle w:val="Default"/>
        <w:ind w:left="720"/>
        <w:jc w:val="both"/>
        <w:rPr>
          <w:del w:id="62" w:author="Tomasz Sidor" w:date="2024-12-12T11:58:00Z"/>
          <w:sz w:val="20"/>
          <w:szCs w:val="20"/>
        </w:rPr>
      </w:pPr>
    </w:p>
    <w:p w14:paraId="07680AB4" w14:textId="77777777" w:rsidR="00D37E28" w:rsidRPr="001F5F6D" w:rsidRDefault="00D37E28" w:rsidP="00423009">
      <w:pPr>
        <w:pStyle w:val="Akapitzlist"/>
        <w:spacing w:after="0"/>
        <w:jc w:val="both"/>
        <w:rPr>
          <w:ins w:id="63" w:author="Tomasz Sidor" w:date="2024-12-12T13:15:00Z"/>
          <w:sz w:val="20"/>
          <w:szCs w:val="20"/>
        </w:rPr>
      </w:pPr>
    </w:p>
    <w:p w14:paraId="735A9646" w14:textId="77777777" w:rsidR="00B77663" w:rsidRPr="00423009" w:rsidDel="00115D92" w:rsidRDefault="00B77663" w:rsidP="00423009">
      <w:pPr>
        <w:pStyle w:val="Akapitzlist"/>
        <w:spacing w:after="0"/>
        <w:jc w:val="both"/>
        <w:rPr>
          <w:del w:id="64" w:author="Tomasz Sidor" w:date="2024-12-12T11:58:00Z"/>
          <w:rFonts w:ascii="Century Gothic" w:hAnsi="Century Gothic"/>
          <w:color w:val="000000" w:themeColor="text1"/>
          <w:sz w:val="20"/>
          <w:szCs w:val="20"/>
        </w:rPr>
      </w:pPr>
    </w:p>
    <w:p w14:paraId="7543E4DA" w14:textId="01AAC1AD" w:rsidR="00B77663" w:rsidRDefault="00B77663" w:rsidP="00D37E28">
      <w:pPr>
        <w:pStyle w:val="Default"/>
        <w:ind w:left="720"/>
        <w:jc w:val="both"/>
        <w:rPr>
          <w:ins w:id="65" w:author="Tomasz Sidor" w:date="2024-12-12T13:15:00Z"/>
          <w:b/>
          <w:bCs/>
          <w:sz w:val="20"/>
          <w:szCs w:val="20"/>
        </w:rPr>
      </w:pPr>
      <w:r w:rsidRPr="00423009">
        <w:rPr>
          <w:b/>
          <w:bCs/>
          <w:sz w:val="20"/>
          <w:szCs w:val="20"/>
        </w:rPr>
        <w:t xml:space="preserve">Załączniki: </w:t>
      </w:r>
    </w:p>
    <w:p w14:paraId="29D8101F" w14:textId="77777777" w:rsidR="00D37E28" w:rsidRPr="00423009" w:rsidRDefault="00D37E28" w:rsidP="00423009">
      <w:pPr>
        <w:pStyle w:val="Default"/>
        <w:ind w:left="720"/>
        <w:jc w:val="both"/>
        <w:rPr>
          <w:sz w:val="20"/>
          <w:szCs w:val="20"/>
        </w:rPr>
      </w:pPr>
    </w:p>
    <w:p w14:paraId="48AF6EEA" w14:textId="33111446" w:rsidR="00B77663" w:rsidRPr="00423009" w:rsidRDefault="00B77663" w:rsidP="00F515BC">
      <w:pPr>
        <w:pStyle w:val="Default"/>
        <w:numPr>
          <w:ilvl w:val="0"/>
          <w:numId w:val="44"/>
        </w:numPr>
        <w:jc w:val="both"/>
        <w:rPr>
          <w:sz w:val="20"/>
          <w:szCs w:val="20"/>
        </w:rPr>
      </w:pPr>
      <w:bookmarkStart w:id="66" w:name="_Hlk100746116"/>
      <w:r w:rsidRPr="00423009">
        <w:rPr>
          <w:b/>
          <w:bCs/>
          <w:sz w:val="20"/>
          <w:szCs w:val="20"/>
        </w:rPr>
        <w:t>Załącznik nr 2.9.2.1</w:t>
      </w:r>
      <w:r w:rsidRPr="00423009">
        <w:rPr>
          <w:sz w:val="20"/>
          <w:szCs w:val="20"/>
        </w:rPr>
        <w:t xml:space="preserve"> - „Protokół z przeglądu systemów elektronicznej ochrony obiektu”. </w:t>
      </w:r>
    </w:p>
    <w:bookmarkEnd w:id="66"/>
    <w:p w14:paraId="0D3EDA42" w14:textId="674D42EF" w:rsidR="00B77663" w:rsidRPr="00423009" w:rsidRDefault="00B77663" w:rsidP="00F515BC">
      <w:pPr>
        <w:pStyle w:val="Default"/>
        <w:numPr>
          <w:ilvl w:val="0"/>
          <w:numId w:val="44"/>
        </w:numPr>
        <w:jc w:val="both"/>
        <w:rPr>
          <w:sz w:val="20"/>
          <w:szCs w:val="20"/>
        </w:rPr>
      </w:pPr>
      <w:r w:rsidRPr="00423009">
        <w:rPr>
          <w:b/>
          <w:bCs/>
          <w:sz w:val="20"/>
          <w:szCs w:val="20"/>
        </w:rPr>
        <w:t>Załącznik nr 2.9.2.2</w:t>
      </w:r>
      <w:r w:rsidRPr="00423009">
        <w:rPr>
          <w:sz w:val="20"/>
          <w:szCs w:val="20"/>
        </w:rPr>
        <w:t xml:space="preserve"> –„Protokół usterki systemów elektronicznej ochrony obiektu”.</w:t>
      </w:r>
    </w:p>
    <w:p w14:paraId="3F47C1E3" w14:textId="1A0DB9A5" w:rsidR="00B77663" w:rsidRPr="00CA30F1" w:rsidRDefault="00B77663" w:rsidP="00F515BC">
      <w:pPr>
        <w:pStyle w:val="Default"/>
        <w:jc w:val="both"/>
      </w:pPr>
    </w:p>
    <w:p w14:paraId="3EE5E5E0" w14:textId="77777777" w:rsidR="00B77663" w:rsidRDefault="00B77663" w:rsidP="00F515BC">
      <w:pPr>
        <w:pStyle w:val="Default"/>
        <w:jc w:val="both"/>
      </w:pPr>
    </w:p>
    <w:p w14:paraId="14B095FF" w14:textId="77777777" w:rsidR="00B77663" w:rsidRDefault="00B77663" w:rsidP="00F515BC">
      <w:pPr>
        <w:pStyle w:val="Default"/>
        <w:jc w:val="both"/>
      </w:pPr>
    </w:p>
    <w:p w14:paraId="55772663" w14:textId="77777777" w:rsidR="00B77663" w:rsidRDefault="00B77663" w:rsidP="00F515BC">
      <w:pPr>
        <w:pStyle w:val="Default"/>
        <w:jc w:val="both"/>
      </w:pPr>
    </w:p>
    <w:p w14:paraId="57087A22" w14:textId="77777777" w:rsidR="00B77663" w:rsidRDefault="00B77663" w:rsidP="00F515BC">
      <w:pPr>
        <w:jc w:val="both"/>
      </w:pPr>
    </w:p>
    <w:p w14:paraId="7B423FD7" w14:textId="77777777" w:rsidR="00B77663" w:rsidRDefault="00B77663" w:rsidP="00F515BC">
      <w:pPr>
        <w:spacing w:after="160" w:line="259" w:lineRule="auto"/>
        <w:jc w:val="both"/>
      </w:pPr>
    </w:p>
    <w:p w14:paraId="379824F9" w14:textId="77777777" w:rsidR="00B77663" w:rsidRDefault="00B77663" w:rsidP="00F515BC">
      <w:pPr>
        <w:spacing w:after="160" w:line="259" w:lineRule="auto"/>
        <w:jc w:val="both"/>
      </w:pPr>
    </w:p>
    <w:p w14:paraId="62CF46B0" w14:textId="77777777" w:rsidR="00B77663" w:rsidRDefault="00B77663" w:rsidP="00F515BC">
      <w:pPr>
        <w:spacing w:after="160" w:line="259" w:lineRule="auto"/>
        <w:jc w:val="both"/>
      </w:pPr>
    </w:p>
    <w:p w14:paraId="44D7ACCC" w14:textId="77777777" w:rsidR="00B77663" w:rsidRDefault="00B77663" w:rsidP="00F515BC">
      <w:pPr>
        <w:spacing w:after="160" w:line="259" w:lineRule="auto"/>
        <w:jc w:val="both"/>
      </w:pPr>
    </w:p>
    <w:p w14:paraId="210CE64D" w14:textId="77777777" w:rsidR="00B77663" w:rsidRDefault="00B77663" w:rsidP="00F515BC">
      <w:pPr>
        <w:spacing w:after="160" w:line="259" w:lineRule="auto"/>
        <w:jc w:val="both"/>
      </w:pPr>
    </w:p>
    <w:p w14:paraId="06EBE9CC" w14:textId="77777777" w:rsidR="00B77663" w:rsidRDefault="00B77663" w:rsidP="00F515BC">
      <w:pPr>
        <w:spacing w:after="160" w:line="259" w:lineRule="auto"/>
        <w:jc w:val="both"/>
      </w:pPr>
    </w:p>
    <w:p w14:paraId="2374F813" w14:textId="77777777" w:rsidR="00B77663" w:rsidRDefault="00B77663" w:rsidP="00F515BC">
      <w:pPr>
        <w:spacing w:after="160" w:line="259" w:lineRule="auto"/>
        <w:jc w:val="both"/>
      </w:pPr>
    </w:p>
    <w:p w14:paraId="7CBA5507" w14:textId="77777777" w:rsidR="00B77663" w:rsidRDefault="00B77663" w:rsidP="00F515BC">
      <w:pPr>
        <w:spacing w:after="160" w:line="259" w:lineRule="auto"/>
        <w:jc w:val="both"/>
      </w:pPr>
    </w:p>
    <w:p w14:paraId="439C9651" w14:textId="77777777" w:rsidR="00531B64" w:rsidRDefault="00531B64" w:rsidP="00F515BC">
      <w:pPr>
        <w:spacing w:after="160" w:line="259" w:lineRule="auto"/>
        <w:jc w:val="both"/>
        <w:rPr>
          <w:b/>
          <w:bCs/>
          <w:sz w:val="24"/>
          <w:szCs w:val="24"/>
        </w:rPr>
      </w:pPr>
    </w:p>
    <w:p w14:paraId="4241EDFF" w14:textId="77777777" w:rsidR="00531B64" w:rsidRDefault="00531B64" w:rsidP="00F515BC">
      <w:pPr>
        <w:spacing w:after="160" w:line="259" w:lineRule="auto"/>
        <w:jc w:val="both"/>
        <w:rPr>
          <w:b/>
          <w:bCs/>
          <w:sz w:val="24"/>
          <w:szCs w:val="24"/>
        </w:rPr>
      </w:pPr>
    </w:p>
    <w:p w14:paraId="1000A534" w14:textId="77777777" w:rsidR="00531B64" w:rsidRDefault="00531B64" w:rsidP="00F515BC">
      <w:pPr>
        <w:spacing w:after="160" w:line="259" w:lineRule="auto"/>
        <w:jc w:val="both"/>
        <w:rPr>
          <w:b/>
          <w:bCs/>
          <w:sz w:val="24"/>
          <w:szCs w:val="24"/>
        </w:rPr>
      </w:pPr>
    </w:p>
    <w:p w14:paraId="22383A89" w14:textId="77777777" w:rsidR="00531B64" w:rsidRDefault="00531B64" w:rsidP="00F515BC">
      <w:pPr>
        <w:spacing w:after="160" w:line="259" w:lineRule="auto"/>
        <w:jc w:val="both"/>
        <w:rPr>
          <w:b/>
          <w:bCs/>
          <w:sz w:val="24"/>
          <w:szCs w:val="24"/>
        </w:rPr>
      </w:pPr>
    </w:p>
    <w:p w14:paraId="51CCA835" w14:textId="77777777" w:rsidR="00531B64" w:rsidRDefault="00531B64" w:rsidP="00415D69">
      <w:pPr>
        <w:spacing w:after="160" w:line="259" w:lineRule="auto"/>
        <w:jc w:val="both"/>
        <w:rPr>
          <w:b/>
          <w:bCs/>
          <w:sz w:val="24"/>
          <w:szCs w:val="24"/>
        </w:rPr>
      </w:pPr>
    </w:p>
    <w:p w14:paraId="3AFC2E9D" w14:textId="77777777" w:rsidR="00531B64" w:rsidRDefault="00531B64" w:rsidP="00415D69">
      <w:pPr>
        <w:spacing w:after="160" w:line="259" w:lineRule="auto"/>
        <w:jc w:val="both"/>
        <w:rPr>
          <w:b/>
          <w:bCs/>
          <w:sz w:val="24"/>
          <w:szCs w:val="24"/>
        </w:rPr>
      </w:pPr>
    </w:p>
    <w:p w14:paraId="775F870E" w14:textId="53D79DE1" w:rsidR="00531B64" w:rsidRDefault="00531B64">
      <w:pPr>
        <w:spacing w:after="160" w:line="259" w:lineRule="auto"/>
        <w:jc w:val="both"/>
        <w:rPr>
          <w:b/>
          <w:bCs/>
          <w:sz w:val="24"/>
          <w:szCs w:val="24"/>
        </w:rPr>
      </w:pPr>
    </w:p>
    <w:p w14:paraId="135CECD9" w14:textId="7F7B9B4E" w:rsidR="00B77663" w:rsidRPr="001E20CC" w:rsidRDefault="00B77663">
      <w:pPr>
        <w:spacing w:after="160" w:line="259" w:lineRule="auto"/>
        <w:jc w:val="both"/>
        <w:rPr>
          <w:b/>
          <w:bCs/>
          <w:sz w:val="24"/>
          <w:szCs w:val="24"/>
        </w:rPr>
      </w:pPr>
      <w:r w:rsidRPr="001E20CC">
        <w:rPr>
          <w:b/>
          <w:bCs/>
          <w:sz w:val="24"/>
          <w:szCs w:val="24"/>
        </w:rPr>
        <w:t>Załącznik nr 2.9.2.1 - „Protokół z przeglądu systemów elektronicznej ochrony obiektu”.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64"/>
      </w:tblGrid>
      <w:tr w:rsidR="00F75887" w:rsidRPr="009779B0" w14:paraId="31C9F275" w14:textId="10BE856B" w:rsidTr="00F96C58">
        <w:trPr>
          <w:trHeight w:val="2745"/>
        </w:trPr>
        <w:tc>
          <w:tcPr>
            <w:tcW w:w="9464" w:type="dxa"/>
          </w:tcPr>
          <w:p w14:paraId="19EB69B6" w14:textId="2C5601C9" w:rsidR="00F75887" w:rsidRPr="00402B01" w:rsidRDefault="00F75887" w:rsidP="00F515BC">
            <w:pPr>
              <w:spacing w:before="120" w:after="0" w:line="240" w:lineRule="auto"/>
              <w:jc w:val="center"/>
              <w:rPr>
                <w:b/>
                <w:color w:val="000080"/>
                <w:sz w:val="24"/>
                <w:szCs w:val="24"/>
              </w:rPr>
            </w:pPr>
            <w:r w:rsidRPr="00402B01">
              <w:rPr>
                <w:b/>
                <w:color w:val="000080"/>
                <w:sz w:val="24"/>
                <w:szCs w:val="24"/>
              </w:rPr>
              <w:t xml:space="preserve">PROTOKÓŁ Z </w:t>
            </w:r>
            <w:r>
              <w:rPr>
                <w:b/>
                <w:color w:val="000080"/>
                <w:sz w:val="24"/>
                <w:szCs w:val="24"/>
              </w:rPr>
              <w:t xml:space="preserve">PRZEGLĄDU I KONSERWACJI </w:t>
            </w:r>
            <w:r w:rsidRPr="00402B01">
              <w:rPr>
                <w:b/>
                <w:color w:val="000080"/>
                <w:sz w:val="24"/>
                <w:szCs w:val="24"/>
              </w:rPr>
              <w:t>SYSTEMÓW ELEKTRONICZNEJ OCHRONY OBIEKTU</w:t>
            </w:r>
          </w:p>
          <w:p w14:paraId="77432C9A" w14:textId="7A8F5721" w:rsidR="00F75887" w:rsidRPr="009779B0" w:rsidRDefault="00F75887" w:rsidP="00F515BC">
            <w:pPr>
              <w:spacing w:after="0" w:line="240" w:lineRule="auto"/>
              <w:jc w:val="center"/>
              <w:rPr>
                <w:b/>
                <w:color w:val="000080"/>
              </w:rPr>
            </w:pPr>
          </w:p>
          <w:p w14:paraId="671306B4" w14:textId="10936AD4" w:rsidR="00F75887" w:rsidRPr="009779B0" w:rsidRDefault="00F75887" w:rsidP="00F515BC">
            <w:pPr>
              <w:spacing w:after="0" w:line="240" w:lineRule="auto"/>
              <w:jc w:val="center"/>
              <w:rPr>
                <w:b/>
                <w:color w:val="000000"/>
              </w:rPr>
            </w:pPr>
            <w:r w:rsidRPr="009779B0">
              <w:rPr>
                <w:b/>
                <w:color w:val="000000"/>
              </w:rPr>
              <w:t>Nazwa obiektu:..................................................................</w:t>
            </w:r>
          </w:p>
          <w:p w14:paraId="5FF523D8" w14:textId="0275FC38" w:rsidR="00F75887" w:rsidRPr="009779B0" w:rsidRDefault="00F75887" w:rsidP="00F515BC">
            <w:pPr>
              <w:spacing w:after="0" w:line="240" w:lineRule="auto"/>
              <w:jc w:val="center"/>
              <w:rPr>
                <w:b/>
                <w:color w:val="000000"/>
              </w:rPr>
            </w:pPr>
          </w:p>
          <w:p w14:paraId="5A6D0A5B" w14:textId="4CA7A56A" w:rsidR="00F75887" w:rsidRPr="009779B0" w:rsidRDefault="00F75887" w:rsidP="00F515BC">
            <w:pPr>
              <w:spacing w:after="0" w:line="240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Nr protoko</w:t>
            </w:r>
            <w:r w:rsidRPr="009779B0">
              <w:rPr>
                <w:b/>
                <w:color w:val="000000"/>
              </w:rPr>
              <w:t>łu ....</w:t>
            </w:r>
            <w:r>
              <w:rPr>
                <w:b/>
                <w:color w:val="000000"/>
              </w:rPr>
              <w:t>.....</w:t>
            </w:r>
            <w:r w:rsidRPr="009779B0">
              <w:rPr>
                <w:b/>
                <w:color w:val="000000"/>
              </w:rPr>
              <w:t>...................z dnia .........</w:t>
            </w:r>
            <w:r>
              <w:rPr>
                <w:b/>
                <w:color w:val="000000"/>
              </w:rPr>
              <w:t>.....</w:t>
            </w:r>
            <w:r w:rsidRPr="009779B0">
              <w:rPr>
                <w:b/>
                <w:color w:val="000000"/>
              </w:rPr>
              <w:t>.......20........</w:t>
            </w:r>
          </w:p>
          <w:p w14:paraId="24332CB0" w14:textId="5681A9C0" w:rsidR="00F75887" w:rsidRPr="009779B0" w:rsidRDefault="00F75887" w:rsidP="00F515BC">
            <w:pPr>
              <w:spacing w:after="0" w:line="240" w:lineRule="auto"/>
              <w:jc w:val="center"/>
              <w:rPr>
                <w:b/>
                <w:color w:val="000000"/>
              </w:rPr>
            </w:pPr>
          </w:p>
          <w:p w14:paraId="5A46176E" w14:textId="070840E5" w:rsidR="00F75887" w:rsidRPr="009779B0" w:rsidRDefault="00F75887" w:rsidP="00F515BC">
            <w:pPr>
              <w:spacing w:after="0" w:line="240" w:lineRule="auto"/>
              <w:rPr>
                <w:b/>
                <w:color w:val="000000"/>
              </w:rPr>
            </w:pPr>
            <w:r w:rsidRPr="009779B0">
              <w:rPr>
                <w:b/>
                <w:color w:val="000000"/>
              </w:rPr>
              <w:t xml:space="preserve">                      </w:t>
            </w:r>
            <w:r w:rsidRPr="009779B0">
              <w:rPr>
                <w:b/>
                <w:color w:val="000000"/>
                <w:u w:val="single"/>
              </w:rPr>
              <w:t>Zleceniodawca</w:t>
            </w:r>
            <w:r w:rsidRPr="009779B0">
              <w:rPr>
                <w:b/>
                <w:color w:val="000000"/>
              </w:rPr>
              <w:t xml:space="preserve">                                                      </w:t>
            </w:r>
            <w:r w:rsidRPr="009779B0">
              <w:rPr>
                <w:b/>
                <w:color w:val="000000"/>
                <w:u w:val="single"/>
              </w:rPr>
              <w:t>Wykonawca:</w:t>
            </w:r>
          </w:p>
          <w:p w14:paraId="4DFDB957" w14:textId="1997AD10" w:rsidR="00F75887" w:rsidRDefault="00F75887" w:rsidP="00F515BC">
            <w:pPr>
              <w:spacing w:after="0" w:line="240" w:lineRule="auto"/>
              <w:rPr>
                <w:i/>
              </w:rPr>
            </w:pPr>
            <w:r w:rsidRPr="009779B0">
              <w:rPr>
                <w:b/>
                <w:color w:val="000000"/>
              </w:rPr>
              <w:t xml:space="preserve">                      </w:t>
            </w:r>
            <w:r w:rsidRPr="009779B0">
              <w:rPr>
                <w:i/>
                <w:color w:val="000000"/>
              </w:rPr>
              <w:t>(nazwa firmy)</w:t>
            </w:r>
            <w:r w:rsidRPr="009779B0">
              <w:rPr>
                <w:i/>
              </w:rPr>
              <w:t xml:space="preserve">:                                                       </w:t>
            </w:r>
            <w:r w:rsidRPr="009779B0">
              <w:rPr>
                <w:i/>
                <w:color w:val="000000"/>
              </w:rPr>
              <w:t>(nazwa firmy)</w:t>
            </w:r>
            <w:r w:rsidRPr="009779B0">
              <w:rPr>
                <w:i/>
              </w:rPr>
              <w:t>:</w:t>
            </w:r>
          </w:p>
          <w:p w14:paraId="19BC2B67" w14:textId="6AD70026" w:rsidR="00F75887" w:rsidRDefault="00F75887" w:rsidP="00F515BC">
            <w:pPr>
              <w:spacing w:after="0" w:line="240" w:lineRule="auto"/>
              <w:rPr>
                <w:i/>
              </w:rPr>
            </w:pPr>
          </w:p>
          <w:p w14:paraId="62D9DE5D" w14:textId="552D9AA1" w:rsidR="00F75887" w:rsidRDefault="00F75887" w:rsidP="00F515BC">
            <w:pPr>
              <w:spacing w:after="0" w:line="240" w:lineRule="auto"/>
              <w:rPr>
                <w:i/>
              </w:rPr>
            </w:pPr>
          </w:p>
          <w:p w14:paraId="5B348EB8" w14:textId="5191F0D2" w:rsidR="00F75887" w:rsidRDefault="00F75887" w:rsidP="00F515BC">
            <w:pPr>
              <w:spacing w:after="0" w:line="240" w:lineRule="auto"/>
              <w:rPr>
                <w:i/>
              </w:rPr>
            </w:pPr>
          </w:p>
          <w:p w14:paraId="0A540921" w14:textId="66D09C6D" w:rsidR="00F75887" w:rsidRDefault="00F75887" w:rsidP="00F515BC">
            <w:pPr>
              <w:spacing w:after="0" w:line="240" w:lineRule="auto"/>
              <w:rPr>
                <w:i/>
              </w:rPr>
            </w:pPr>
          </w:p>
          <w:p w14:paraId="54EEFA20" w14:textId="6C0DF044" w:rsidR="00F75887" w:rsidRPr="009779B0" w:rsidRDefault="00F75887" w:rsidP="00F515BC">
            <w:pPr>
              <w:spacing w:after="0" w:line="240" w:lineRule="auto"/>
              <w:rPr>
                <w:i/>
                <w:color w:val="000000"/>
                <w:u w:val="single"/>
              </w:rPr>
            </w:pPr>
          </w:p>
          <w:p w14:paraId="6EFE6DDF" w14:textId="6DC74567" w:rsidR="00F75887" w:rsidRPr="009779B0" w:rsidRDefault="00F75887" w:rsidP="00F515BC">
            <w:pPr>
              <w:rPr>
                <w:b/>
                <w:color w:val="000080"/>
              </w:rPr>
            </w:pPr>
          </w:p>
        </w:tc>
      </w:tr>
    </w:tbl>
    <w:p w14:paraId="2B674274" w14:textId="78111D3B" w:rsidR="00F75887" w:rsidRPr="009779B0" w:rsidRDefault="00F75887" w:rsidP="00F515BC">
      <w:pPr>
        <w:jc w:val="both"/>
        <w:rPr>
          <w:b/>
        </w:rPr>
      </w:pPr>
    </w:p>
    <w:p w14:paraId="336D2EB6" w14:textId="439B4596" w:rsidR="00F75887" w:rsidRPr="00466CCE" w:rsidRDefault="00F75887" w:rsidP="00F515BC">
      <w:pPr>
        <w:jc w:val="both"/>
        <w:rPr>
          <w:b/>
          <w:color w:val="000000"/>
        </w:rPr>
      </w:pPr>
    </w:p>
    <w:tbl>
      <w:tblPr>
        <w:tblW w:w="94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72"/>
        <w:gridCol w:w="850"/>
        <w:gridCol w:w="851"/>
        <w:gridCol w:w="851"/>
      </w:tblGrid>
      <w:tr w:rsidR="00F75887" w:rsidRPr="00466CCE" w14:paraId="2B71FDD6" w14:textId="1603756C" w:rsidTr="00F96C58">
        <w:trPr>
          <w:trHeight w:val="430"/>
        </w:trPr>
        <w:tc>
          <w:tcPr>
            <w:tcW w:w="6872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7EA5DC66" w14:textId="68833110" w:rsidR="00F75887" w:rsidRPr="00466CCE" w:rsidRDefault="00F75887" w:rsidP="00F515BC">
            <w:pPr>
              <w:spacing w:after="0" w:line="240" w:lineRule="auto"/>
              <w:jc w:val="center"/>
              <w:rPr>
                <w:b/>
                <w:color w:val="000000"/>
              </w:rPr>
            </w:pPr>
            <w:r w:rsidRPr="00466CCE">
              <w:rPr>
                <w:b/>
                <w:color w:val="000000"/>
              </w:rPr>
              <w:t>Przedmiot sprawdzenia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C051E8E" w14:textId="31B8B4F9" w:rsidR="00F75887" w:rsidRPr="00466CCE" w:rsidRDefault="00F75887" w:rsidP="00F515BC">
            <w:pPr>
              <w:spacing w:after="0" w:line="240" w:lineRule="auto"/>
              <w:jc w:val="center"/>
              <w:rPr>
                <w:b/>
                <w:color w:val="000000"/>
              </w:rPr>
            </w:pPr>
            <w:r w:rsidRPr="00466CCE">
              <w:rPr>
                <w:b/>
                <w:color w:val="000000"/>
              </w:rPr>
              <w:t xml:space="preserve">Wynik </w:t>
            </w:r>
          </w:p>
        </w:tc>
      </w:tr>
      <w:tr w:rsidR="00F75887" w:rsidRPr="00466CCE" w14:paraId="59556CE4" w14:textId="36D910FF" w:rsidTr="00F96C58">
        <w:trPr>
          <w:trHeight w:val="608"/>
        </w:trPr>
        <w:tc>
          <w:tcPr>
            <w:tcW w:w="6872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4F23C2D3" w14:textId="1DBC7638" w:rsidR="00F75887" w:rsidRPr="00466CCE" w:rsidRDefault="00F75887" w:rsidP="00F515BC">
            <w:pPr>
              <w:spacing w:after="0" w:line="240" w:lineRule="auto"/>
              <w:jc w:val="center"/>
              <w:rPr>
                <w:b/>
                <w:color w:val="00000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9F5E874" w14:textId="1D165FC5" w:rsidR="00F75887" w:rsidRPr="00466CCE" w:rsidRDefault="00F75887" w:rsidP="00F515BC">
            <w:pPr>
              <w:spacing w:after="0" w:line="240" w:lineRule="auto"/>
              <w:jc w:val="center"/>
              <w:rPr>
                <w:b/>
                <w:color w:val="000000"/>
                <w:sz w:val="16"/>
                <w:szCs w:val="16"/>
              </w:rPr>
            </w:pPr>
            <w:r w:rsidRPr="00466CCE">
              <w:rPr>
                <w:b/>
                <w:color w:val="000000"/>
                <w:sz w:val="16"/>
                <w:szCs w:val="16"/>
              </w:rPr>
              <w:t>pozyty-</w:t>
            </w:r>
            <w:proofErr w:type="spellStart"/>
            <w:r w:rsidRPr="00466CCE">
              <w:rPr>
                <w:b/>
                <w:color w:val="000000"/>
                <w:sz w:val="16"/>
                <w:szCs w:val="16"/>
              </w:rPr>
              <w:t>wny</w:t>
            </w:r>
            <w:proofErr w:type="spellEnd"/>
            <w:r w:rsidRPr="00466CCE">
              <w:rPr>
                <w:b/>
                <w:color w:val="000000"/>
                <w:sz w:val="16"/>
                <w:szCs w:val="16"/>
              </w:rPr>
              <w:t>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9E36EC6" w14:textId="7A2FBC6C" w:rsidR="00F75887" w:rsidRPr="00466CCE" w:rsidRDefault="00F75887" w:rsidP="00F515BC">
            <w:pPr>
              <w:spacing w:after="0" w:line="240" w:lineRule="auto"/>
              <w:jc w:val="center"/>
              <w:rPr>
                <w:b/>
                <w:color w:val="000000"/>
                <w:sz w:val="16"/>
                <w:szCs w:val="16"/>
              </w:rPr>
            </w:pPr>
            <w:proofErr w:type="spellStart"/>
            <w:r w:rsidRPr="00466CCE">
              <w:rPr>
                <w:b/>
                <w:color w:val="000000"/>
                <w:sz w:val="16"/>
                <w:szCs w:val="16"/>
              </w:rPr>
              <w:t>negaty-wny</w:t>
            </w:r>
            <w:proofErr w:type="spellEnd"/>
            <w:r w:rsidRPr="00466CCE">
              <w:rPr>
                <w:b/>
                <w:color w:val="000000"/>
                <w:sz w:val="16"/>
                <w:szCs w:val="16"/>
              </w:rPr>
              <w:t>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51D8A75" w14:textId="3AD5CAFD" w:rsidR="00F75887" w:rsidRPr="00466CCE" w:rsidRDefault="00F75887" w:rsidP="00F515BC">
            <w:pPr>
              <w:spacing w:after="0" w:line="240" w:lineRule="auto"/>
              <w:jc w:val="center"/>
              <w:rPr>
                <w:b/>
                <w:color w:val="000000"/>
                <w:sz w:val="16"/>
                <w:szCs w:val="16"/>
              </w:rPr>
            </w:pPr>
            <w:r w:rsidRPr="00466CCE">
              <w:rPr>
                <w:b/>
                <w:color w:val="000000"/>
                <w:sz w:val="16"/>
                <w:szCs w:val="16"/>
              </w:rPr>
              <w:t>nie dotyczy*</w:t>
            </w:r>
          </w:p>
        </w:tc>
      </w:tr>
      <w:tr w:rsidR="00F75887" w:rsidRPr="00466CCE" w14:paraId="3E3EF631" w14:textId="19963030" w:rsidTr="00F96C58">
        <w:tc>
          <w:tcPr>
            <w:tcW w:w="9424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3D3F3E1F" w14:textId="4F415CE9" w:rsidR="00F75887" w:rsidRPr="00466CCE" w:rsidRDefault="00F75887" w:rsidP="00F515BC">
            <w:pPr>
              <w:jc w:val="center"/>
              <w:rPr>
                <w:b/>
                <w:color w:val="000000"/>
              </w:rPr>
            </w:pPr>
            <w:r w:rsidRPr="00466CCE">
              <w:rPr>
                <w:b/>
                <w:color w:val="000000"/>
              </w:rPr>
              <w:t>System Sygnalizacji Włamania i Napadu (</w:t>
            </w:r>
            <w:proofErr w:type="spellStart"/>
            <w:r w:rsidRPr="00466CCE">
              <w:rPr>
                <w:b/>
                <w:color w:val="000000"/>
              </w:rPr>
              <w:t>SSWiN</w:t>
            </w:r>
            <w:proofErr w:type="spellEnd"/>
            <w:r w:rsidRPr="00466CCE">
              <w:rPr>
                <w:b/>
                <w:color w:val="000000"/>
              </w:rPr>
              <w:t>)</w:t>
            </w:r>
          </w:p>
        </w:tc>
      </w:tr>
      <w:tr w:rsidR="00F75887" w:rsidRPr="00466CCE" w14:paraId="0FA0C3B2" w14:textId="39F9B7E3" w:rsidTr="00F96C58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781DB" w14:textId="64FFCD36" w:rsidR="00F75887" w:rsidRPr="001307B5" w:rsidRDefault="00F75887" w:rsidP="00F515BC">
            <w:pPr>
              <w:pStyle w:val="LITlitera"/>
              <w:ind w:left="0" w:firstLine="0"/>
              <w:rPr>
                <w:rFonts w:ascii="Century Gothic" w:hAnsi="Century Gothic"/>
                <w:sz w:val="20"/>
              </w:rPr>
            </w:pPr>
            <w:r w:rsidRPr="001307B5">
              <w:rPr>
                <w:rFonts w:ascii="Century Gothic" w:hAnsi="Century Gothic"/>
                <w:sz w:val="20"/>
              </w:rPr>
              <w:t>pomiar napięcia zasilania i test stanu akumulatora (UPS-u) systemu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3BD700C" w14:textId="44706A75" w:rsidR="00F75887" w:rsidRPr="00466CCE" w:rsidRDefault="00F75887" w:rsidP="00F515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5804CC2" w14:textId="27B0DC2D" w:rsidR="00F75887" w:rsidRPr="00466CCE" w:rsidRDefault="00F75887" w:rsidP="00F515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60D847F" w14:textId="46FB83BD" w:rsidR="00F75887" w:rsidRPr="00466CCE" w:rsidRDefault="00F75887" w:rsidP="00F515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F75887" w:rsidRPr="00466CCE" w14:paraId="5AD9E047" w14:textId="5853A3A5" w:rsidTr="00F96C58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80490D" w14:textId="1F830401" w:rsidR="00F75887" w:rsidRPr="001307B5" w:rsidRDefault="00F75887" w:rsidP="00F515BC">
            <w:pPr>
              <w:autoSpaceDE w:val="0"/>
              <w:autoSpaceDN w:val="0"/>
              <w:adjustRightInd w:val="0"/>
              <w:spacing w:after="0" w:line="240" w:lineRule="auto"/>
              <w:ind w:left="68"/>
              <w:jc w:val="both"/>
              <w:rPr>
                <w:rFonts w:cs="Century Gothic"/>
                <w:color w:val="000000"/>
                <w:szCs w:val="20"/>
              </w:rPr>
            </w:pPr>
            <w:r w:rsidRPr="001307B5">
              <w:rPr>
                <w:szCs w:val="20"/>
              </w:rPr>
              <w:t xml:space="preserve">wizualną ocenę oraz sprawdzenie poprawności działania centralki </w:t>
            </w:r>
            <w:r>
              <w:rPr>
                <w:szCs w:val="20"/>
              </w:rPr>
              <w:br/>
            </w:r>
            <w:r w:rsidRPr="001307B5">
              <w:rPr>
                <w:szCs w:val="20"/>
              </w:rPr>
              <w:t xml:space="preserve">i czujek </w:t>
            </w:r>
            <w:proofErr w:type="spellStart"/>
            <w:r w:rsidRPr="001307B5">
              <w:rPr>
                <w:szCs w:val="20"/>
              </w:rPr>
              <w:t>SSWiN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57F32D7" w14:textId="003D7003" w:rsidR="00F75887" w:rsidRPr="00466CCE" w:rsidRDefault="00F75887" w:rsidP="00F515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BCE4802" w14:textId="4FFEC7CE" w:rsidR="00F75887" w:rsidRPr="00466CCE" w:rsidRDefault="00F75887" w:rsidP="00F515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3AD4FC3" w14:textId="7C4403D3" w:rsidR="00F75887" w:rsidRPr="00466CCE" w:rsidRDefault="00F75887" w:rsidP="00F515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F75887" w:rsidRPr="00466CCE" w14:paraId="40050966" w14:textId="3A15CA5C" w:rsidTr="00F96C58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DE81E" w14:textId="510A74D3" w:rsidR="00F75887" w:rsidRPr="001307B5" w:rsidRDefault="00F75887" w:rsidP="00F515BC">
            <w:pPr>
              <w:autoSpaceDE w:val="0"/>
              <w:autoSpaceDN w:val="0"/>
              <w:adjustRightInd w:val="0"/>
              <w:spacing w:after="0" w:line="240" w:lineRule="auto"/>
              <w:ind w:left="68"/>
              <w:jc w:val="both"/>
              <w:rPr>
                <w:rFonts w:cs="Century Gothic"/>
                <w:color w:val="000000"/>
                <w:szCs w:val="20"/>
              </w:rPr>
            </w:pPr>
            <w:r w:rsidRPr="001307B5">
              <w:rPr>
                <w:szCs w:val="20"/>
              </w:rPr>
              <w:t xml:space="preserve">wizualną ocenę instalacji zasilającej centralkę systemu </w:t>
            </w:r>
            <w:proofErr w:type="spellStart"/>
            <w:r w:rsidRPr="001307B5">
              <w:rPr>
                <w:szCs w:val="20"/>
              </w:rPr>
              <w:t>SSWiN</w:t>
            </w:r>
            <w:proofErr w:type="spellEnd"/>
            <w:r w:rsidRPr="001307B5">
              <w:rPr>
                <w:szCs w:val="20"/>
              </w:rPr>
              <w:t xml:space="preserve"> </w:t>
            </w:r>
            <w:r>
              <w:rPr>
                <w:szCs w:val="20"/>
              </w:rPr>
              <w:br/>
            </w:r>
            <w:r w:rsidRPr="001307B5">
              <w:rPr>
                <w:szCs w:val="20"/>
              </w:rPr>
              <w:t>i poszczególnych linii dozorowych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03ECF6B" w14:textId="1930A27D" w:rsidR="00F75887" w:rsidRPr="00466CCE" w:rsidRDefault="00F75887" w:rsidP="00F515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4A813E9" w14:textId="79D65519" w:rsidR="00F75887" w:rsidRPr="00466CCE" w:rsidRDefault="00F75887" w:rsidP="00F515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F10BBE4" w14:textId="2E8B890F" w:rsidR="00F75887" w:rsidRPr="00466CCE" w:rsidRDefault="00F75887" w:rsidP="00F515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F75887" w:rsidRPr="00466CCE" w14:paraId="5895C0B3" w14:textId="30C08497" w:rsidTr="00F96C58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6535E" w14:textId="4C28B00F" w:rsidR="00F75887" w:rsidRPr="001307B5" w:rsidRDefault="00F75887" w:rsidP="00F515BC">
            <w:pPr>
              <w:autoSpaceDE w:val="0"/>
              <w:autoSpaceDN w:val="0"/>
              <w:adjustRightInd w:val="0"/>
              <w:spacing w:after="0" w:line="240" w:lineRule="auto"/>
              <w:ind w:left="68"/>
              <w:jc w:val="both"/>
              <w:rPr>
                <w:rFonts w:cs="Century Gothic"/>
                <w:color w:val="000000"/>
                <w:szCs w:val="20"/>
              </w:rPr>
            </w:pPr>
            <w:r w:rsidRPr="001307B5">
              <w:rPr>
                <w:szCs w:val="20"/>
              </w:rPr>
              <w:t xml:space="preserve">wizualną ocenę i sprawdzenie działania sygnalizatorów akustycznych/optycznych </w:t>
            </w:r>
            <w:proofErr w:type="spellStart"/>
            <w:r w:rsidRPr="001307B5">
              <w:rPr>
                <w:szCs w:val="20"/>
              </w:rPr>
              <w:t>SSWiN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0F8F14C" w14:textId="4FF70D2F" w:rsidR="00F75887" w:rsidRPr="00466CCE" w:rsidRDefault="00F75887" w:rsidP="00F515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94DDAA1" w14:textId="53C1A6D4" w:rsidR="00F75887" w:rsidRPr="00466CCE" w:rsidRDefault="00F75887" w:rsidP="00F515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AC95384" w14:textId="4729FC4A" w:rsidR="00F75887" w:rsidRPr="00466CCE" w:rsidRDefault="00F75887" w:rsidP="00F515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F75887" w:rsidRPr="00466CCE" w14:paraId="5951B30B" w14:textId="41C08D8B" w:rsidTr="00F96C58">
        <w:trPr>
          <w:trHeight w:val="343"/>
        </w:trPr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E7364" w14:textId="6340E67A" w:rsidR="00F75887" w:rsidRPr="001307B5" w:rsidRDefault="00F75887" w:rsidP="00F515BC">
            <w:pPr>
              <w:autoSpaceDE w:val="0"/>
              <w:autoSpaceDN w:val="0"/>
              <w:adjustRightInd w:val="0"/>
              <w:spacing w:after="0" w:line="240" w:lineRule="auto"/>
              <w:ind w:left="68"/>
              <w:jc w:val="both"/>
              <w:rPr>
                <w:rFonts w:cs="Century Gothic"/>
                <w:color w:val="000000"/>
                <w:szCs w:val="20"/>
              </w:rPr>
            </w:pPr>
            <w:r w:rsidRPr="001307B5">
              <w:rPr>
                <w:szCs w:val="20"/>
              </w:rPr>
              <w:t xml:space="preserve">sprawdzenie działania czujek ruchu oraz czujek zamknięcia drzwi </w:t>
            </w:r>
            <w:r>
              <w:rPr>
                <w:szCs w:val="20"/>
              </w:rPr>
              <w:br/>
            </w:r>
            <w:r w:rsidRPr="001307B5">
              <w:rPr>
                <w:szCs w:val="20"/>
              </w:rPr>
              <w:t>w każdej strefie chronionej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96D6712" w14:textId="4BD6B973" w:rsidR="00F75887" w:rsidRPr="00466CCE" w:rsidRDefault="00F75887" w:rsidP="00F515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517E9AB" w14:textId="07955689" w:rsidR="00F75887" w:rsidRPr="00466CCE" w:rsidRDefault="00F75887" w:rsidP="00F515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16C0D93" w14:textId="07256C83" w:rsidR="00F75887" w:rsidRPr="00466CCE" w:rsidRDefault="00F75887" w:rsidP="00F515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F75887" w:rsidRPr="00466CCE" w14:paraId="38CB792C" w14:textId="4CCB2589" w:rsidTr="00F96C58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4E838A" w14:textId="72E18F5C" w:rsidR="00F75887" w:rsidRPr="001307B5" w:rsidRDefault="00F75887" w:rsidP="00F515BC">
            <w:pPr>
              <w:autoSpaceDE w:val="0"/>
              <w:autoSpaceDN w:val="0"/>
              <w:adjustRightInd w:val="0"/>
              <w:spacing w:after="0" w:line="240" w:lineRule="auto"/>
              <w:ind w:left="68"/>
              <w:jc w:val="both"/>
              <w:rPr>
                <w:rFonts w:cs="Century Gothic"/>
                <w:color w:val="000000"/>
                <w:szCs w:val="20"/>
              </w:rPr>
            </w:pPr>
            <w:r w:rsidRPr="001307B5">
              <w:rPr>
                <w:szCs w:val="20"/>
              </w:rPr>
              <w:t>sprawdzenie działania przycisków (pilotów) alarmu ręcznego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519171B" w14:textId="52459F67" w:rsidR="00F75887" w:rsidRPr="00466CCE" w:rsidRDefault="00F75887" w:rsidP="00F515BC">
            <w:pPr>
              <w:spacing w:before="120" w:after="0" w:line="240" w:lineRule="auto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E9835B4" w14:textId="54010A4F" w:rsidR="00F75887" w:rsidRPr="00466CCE" w:rsidRDefault="00F75887" w:rsidP="00F515BC">
            <w:pPr>
              <w:spacing w:before="120" w:after="0" w:line="240" w:lineRule="auto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05144DC" w14:textId="46F55503" w:rsidR="00F75887" w:rsidRPr="00466CCE" w:rsidRDefault="00F75887" w:rsidP="00F515BC">
            <w:pPr>
              <w:spacing w:before="120" w:after="0" w:line="240" w:lineRule="auto"/>
              <w:rPr>
                <w:b/>
                <w:color w:val="000000"/>
              </w:rPr>
            </w:pPr>
          </w:p>
        </w:tc>
      </w:tr>
      <w:tr w:rsidR="00F75887" w:rsidRPr="00466CCE" w14:paraId="40B96003" w14:textId="6C8DD330" w:rsidTr="00F96C58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F4713C" w14:textId="4E07FEFC" w:rsidR="00F75887" w:rsidRPr="001307B5" w:rsidRDefault="00F75887" w:rsidP="00F515BC">
            <w:pPr>
              <w:autoSpaceDE w:val="0"/>
              <w:autoSpaceDN w:val="0"/>
              <w:adjustRightInd w:val="0"/>
              <w:spacing w:after="0" w:line="240" w:lineRule="auto"/>
              <w:ind w:left="68"/>
              <w:jc w:val="both"/>
              <w:rPr>
                <w:rFonts w:cs="Century Gothic"/>
                <w:color w:val="000000"/>
                <w:szCs w:val="20"/>
              </w:rPr>
            </w:pPr>
            <w:r w:rsidRPr="001307B5">
              <w:rPr>
                <w:szCs w:val="20"/>
              </w:rPr>
              <w:t>sprawdzenie działania urządzeń transmisji alarmu do centrum monitorowania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CA90C58" w14:textId="23CDFA8A" w:rsidR="00F75887" w:rsidRPr="00466CCE" w:rsidRDefault="00F75887" w:rsidP="00F515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C4B8E6C" w14:textId="301156AD" w:rsidR="00F75887" w:rsidRPr="00466CCE" w:rsidRDefault="00F75887" w:rsidP="00F515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9A381D9" w14:textId="2436FCD2" w:rsidR="00F75887" w:rsidRPr="00466CCE" w:rsidRDefault="00F75887" w:rsidP="00F515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F75887" w:rsidRPr="00466CCE" w14:paraId="354F44DD" w14:textId="0B77F2EC" w:rsidTr="00F96C58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5286F" w14:textId="49ACEDBF" w:rsidR="00F75887" w:rsidRPr="001307B5" w:rsidRDefault="00F75887" w:rsidP="00F515BC">
            <w:pPr>
              <w:autoSpaceDE w:val="0"/>
              <w:autoSpaceDN w:val="0"/>
              <w:adjustRightInd w:val="0"/>
              <w:spacing w:after="0" w:line="240" w:lineRule="auto"/>
              <w:ind w:left="68"/>
              <w:jc w:val="both"/>
              <w:rPr>
                <w:rFonts w:cs="Century Gothic"/>
                <w:color w:val="000000"/>
                <w:szCs w:val="20"/>
              </w:rPr>
            </w:pPr>
            <w:r w:rsidRPr="001307B5">
              <w:rPr>
                <w:szCs w:val="20"/>
              </w:rPr>
              <w:t>sprawdzenie działania urządzeń transmisji alarmu do systemu SCADA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50CFFE5" w14:textId="0A299CA5" w:rsidR="00F75887" w:rsidRPr="00466CCE" w:rsidRDefault="00F75887" w:rsidP="00F515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EC1B84D" w14:textId="796B1AC3" w:rsidR="00F75887" w:rsidRPr="00466CCE" w:rsidRDefault="00F75887" w:rsidP="00F515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8C84014" w14:textId="1CEEAD38" w:rsidR="00F75887" w:rsidRPr="00466CCE" w:rsidRDefault="00F75887" w:rsidP="00F515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F75887" w:rsidRPr="00466CCE" w14:paraId="69497FBB" w14:textId="7D151084" w:rsidTr="00F96C58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1A708" w14:textId="7517C560" w:rsidR="00F75887" w:rsidRPr="001307B5" w:rsidRDefault="00F75887" w:rsidP="00F515BC">
            <w:pPr>
              <w:autoSpaceDE w:val="0"/>
              <w:autoSpaceDN w:val="0"/>
              <w:adjustRightInd w:val="0"/>
              <w:spacing w:after="0" w:line="240" w:lineRule="auto"/>
              <w:ind w:left="68"/>
              <w:jc w:val="both"/>
              <w:rPr>
                <w:rFonts w:cs="Century Gothic"/>
                <w:color w:val="000000"/>
                <w:szCs w:val="20"/>
              </w:rPr>
            </w:pPr>
            <w:r w:rsidRPr="001307B5">
              <w:rPr>
                <w:szCs w:val="20"/>
              </w:rPr>
              <w:t>sprawdzenie skuteczności obwodu antysabotażowego poprzez zdjęcie obudowy czujki, a także jej oczyszczenie – raz na rok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941A217" w14:textId="2BFBF67A" w:rsidR="00F75887" w:rsidRPr="00466CCE" w:rsidRDefault="00F75887" w:rsidP="00F515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5F43170" w14:textId="7C2B70DF" w:rsidR="00F75887" w:rsidRPr="00466CCE" w:rsidRDefault="00F75887" w:rsidP="00F515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4194A70" w14:textId="299610F3" w:rsidR="00F75887" w:rsidRPr="00466CCE" w:rsidRDefault="00F75887" w:rsidP="00F515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F75887" w:rsidRPr="00466CCE" w14:paraId="14F00FFA" w14:textId="582E0680" w:rsidTr="00F96C58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608FE" w14:textId="0669A3D5" w:rsidR="00F75887" w:rsidRPr="001307B5" w:rsidRDefault="00F75887" w:rsidP="00F515BC">
            <w:pPr>
              <w:autoSpaceDE w:val="0"/>
              <w:autoSpaceDN w:val="0"/>
              <w:adjustRightInd w:val="0"/>
              <w:spacing w:after="0" w:line="240" w:lineRule="auto"/>
              <w:ind w:left="68"/>
              <w:jc w:val="both"/>
              <w:rPr>
                <w:rFonts w:cs="Century Gothic"/>
                <w:color w:val="000000"/>
                <w:szCs w:val="20"/>
              </w:rPr>
            </w:pPr>
            <w:r w:rsidRPr="001307B5">
              <w:rPr>
                <w:szCs w:val="20"/>
              </w:rPr>
              <w:t>sprawdzenie kompletności oraz stanu technicznego zamontowanych czujek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983CCDE" w14:textId="1DBEC632" w:rsidR="00F75887" w:rsidRPr="00466CCE" w:rsidRDefault="00F75887" w:rsidP="00F515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0573D43" w14:textId="3AC63F43" w:rsidR="00F75887" w:rsidRPr="00466CCE" w:rsidRDefault="00F75887" w:rsidP="00F515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DD5FA4B" w14:textId="6275B1AC" w:rsidR="00F75887" w:rsidRPr="00466CCE" w:rsidRDefault="00F75887" w:rsidP="00F515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F75887" w:rsidRPr="00466CCE" w14:paraId="462A398D" w14:textId="17CA2974" w:rsidTr="00F96C58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19FB1" w14:textId="6672254D" w:rsidR="00F75887" w:rsidRPr="001307B5" w:rsidRDefault="00F75887" w:rsidP="00F515BC">
            <w:pPr>
              <w:autoSpaceDE w:val="0"/>
              <w:autoSpaceDN w:val="0"/>
              <w:adjustRightInd w:val="0"/>
              <w:spacing w:after="0" w:line="240" w:lineRule="auto"/>
              <w:ind w:left="68"/>
              <w:jc w:val="both"/>
              <w:rPr>
                <w:rFonts w:cs="Century Gothic"/>
                <w:color w:val="000000"/>
                <w:szCs w:val="20"/>
              </w:rPr>
            </w:pPr>
            <w:r w:rsidRPr="001307B5">
              <w:rPr>
                <w:szCs w:val="20"/>
              </w:rPr>
              <w:t>sprawdzenie, czy w dozorowanym pomieszczeniu, strefie nie występują czynniki mogące wywoływać fałszywe alarmy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B783A24" w14:textId="440DFA6D" w:rsidR="00F75887" w:rsidRPr="00466CCE" w:rsidRDefault="00F75887" w:rsidP="00F515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E5B660C" w14:textId="674D0050" w:rsidR="00F75887" w:rsidRPr="00466CCE" w:rsidRDefault="00F75887" w:rsidP="00F515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366B492" w14:textId="1011D94D" w:rsidR="00F75887" w:rsidRPr="00466CCE" w:rsidRDefault="00F75887" w:rsidP="00F515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F75887" w:rsidRPr="00466CCE" w14:paraId="13CBA95F" w14:textId="54CDDD6F" w:rsidTr="00F96C58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EEC172" w14:textId="38D69E19" w:rsidR="00F75887" w:rsidRPr="001307B5" w:rsidRDefault="00F75887" w:rsidP="00F515BC">
            <w:pPr>
              <w:autoSpaceDE w:val="0"/>
              <w:autoSpaceDN w:val="0"/>
              <w:adjustRightInd w:val="0"/>
              <w:spacing w:after="0" w:line="240" w:lineRule="auto"/>
              <w:ind w:left="68"/>
              <w:jc w:val="both"/>
              <w:rPr>
                <w:rFonts w:cs="Century Gothic"/>
                <w:color w:val="000000"/>
                <w:szCs w:val="20"/>
              </w:rPr>
            </w:pPr>
            <w:r w:rsidRPr="001307B5">
              <w:rPr>
                <w:szCs w:val="20"/>
              </w:rPr>
              <w:t>sprawdzenie zasięgu działania, wykonanie próby działania, a także ewentualna korekta ustawień kąta obserwacji poszczególnych czujek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E80097B" w14:textId="1C7BE9F2" w:rsidR="00F75887" w:rsidRPr="00466CCE" w:rsidRDefault="00F75887" w:rsidP="00F515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0F89013" w14:textId="58CA999E" w:rsidR="00F75887" w:rsidRPr="00466CCE" w:rsidRDefault="00F75887" w:rsidP="00F515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ABBDAF4" w14:textId="6F741EC8" w:rsidR="00F75887" w:rsidRPr="00466CCE" w:rsidRDefault="00F75887" w:rsidP="00F515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F75887" w:rsidRPr="000F6C99" w14:paraId="79B8D205" w14:textId="355AE934" w:rsidTr="00F96C58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D5631" w14:textId="4BEB17AF" w:rsidR="00F75887" w:rsidRPr="001307B5" w:rsidRDefault="00F75887" w:rsidP="00F515BC">
            <w:pPr>
              <w:autoSpaceDE w:val="0"/>
              <w:autoSpaceDN w:val="0"/>
              <w:adjustRightInd w:val="0"/>
              <w:spacing w:after="0" w:line="240" w:lineRule="auto"/>
              <w:ind w:left="68"/>
              <w:jc w:val="both"/>
              <w:rPr>
                <w:szCs w:val="20"/>
              </w:rPr>
            </w:pPr>
            <w:r w:rsidRPr="001307B5">
              <w:rPr>
                <w:szCs w:val="20"/>
              </w:rPr>
              <w:t xml:space="preserve">sprawdzenie wartości napięcia zasilającego dla poszczególnych czujek </w:t>
            </w:r>
            <w:proofErr w:type="spellStart"/>
            <w:r w:rsidRPr="001307B5">
              <w:rPr>
                <w:szCs w:val="20"/>
              </w:rPr>
              <w:t>SSWiN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1503D83" w14:textId="14F88232" w:rsidR="00F75887" w:rsidRPr="000F6C99" w:rsidRDefault="00F75887" w:rsidP="00F515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E54AEC5" w14:textId="1CA7880A" w:rsidR="00F75887" w:rsidRPr="000F6C99" w:rsidRDefault="00F75887" w:rsidP="00F515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1C18FDD" w14:textId="621AB33C" w:rsidR="00F75887" w:rsidRPr="000F6C99" w:rsidRDefault="00F75887" w:rsidP="00F515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F75887" w:rsidRPr="000F6C99" w14:paraId="00ABC23A" w14:textId="167CAAAD" w:rsidTr="00F96C58">
        <w:trPr>
          <w:trHeight w:val="740"/>
        </w:trPr>
        <w:tc>
          <w:tcPr>
            <w:tcW w:w="6872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425E07A0" w14:textId="54441986" w:rsidR="00F75887" w:rsidRPr="001307B5" w:rsidRDefault="00F75887" w:rsidP="00F515BC">
            <w:pPr>
              <w:pStyle w:val="Tekstpodstawowybozena"/>
              <w:spacing w:line="240" w:lineRule="auto"/>
              <w:ind w:left="0" w:right="-142"/>
              <w:rPr>
                <w:rFonts w:ascii="Century Gothic" w:hAnsi="Century Gothic"/>
                <w:sz w:val="20"/>
              </w:rPr>
            </w:pPr>
            <w:r w:rsidRPr="001307B5">
              <w:rPr>
                <w:rFonts w:ascii="Century Gothic" w:hAnsi="Century Gothic"/>
                <w:sz w:val="20"/>
              </w:rPr>
              <w:t>sprawdzenie stabilności zamontowania centrali alarmowej oraz jej wszystkich przyłączy; W przypadku braku stabilności - doprowadzenie do prawidłowego stanu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</w:tcPr>
          <w:p w14:paraId="2C574EA2" w14:textId="5394058A" w:rsidR="00F75887" w:rsidRPr="000F6C99" w:rsidRDefault="00F75887" w:rsidP="00F515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</w:tcPr>
          <w:p w14:paraId="2C705799" w14:textId="70A5737E" w:rsidR="00F75887" w:rsidRPr="000F6C99" w:rsidRDefault="00F75887" w:rsidP="00F515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</w:tcPr>
          <w:p w14:paraId="6CDD4BA4" w14:textId="164CAC5A" w:rsidR="00F75887" w:rsidRPr="000F6C99" w:rsidRDefault="00F75887" w:rsidP="00F515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F75887" w:rsidRPr="000F6C99" w14:paraId="2C382DD9" w14:textId="0BC23825" w:rsidTr="00F96C58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6D10F" w14:textId="5C51BF3D" w:rsidR="00F75887" w:rsidRPr="001307B5" w:rsidRDefault="00F75887" w:rsidP="00F515BC">
            <w:pPr>
              <w:pStyle w:val="Tekstpodstawowybozena"/>
              <w:spacing w:line="240" w:lineRule="auto"/>
              <w:ind w:left="0" w:right="-142"/>
              <w:rPr>
                <w:rFonts w:ascii="Century Gothic" w:hAnsi="Century Gothic"/>
                <w:sz w:val="20"/>
              </w:rPr>
            </w:pPr>
            <w:r w:rsidRPr="001307B5">
              <w:rPr>
                <w:rFonts w:ascii="Century Gothic" w:hAnsi="Century Gothic"/>
                <w:sz w:val="20"/>
              </w:rPr>
              <w:t xml:space="preserve">sprawdzenie zegara centrali i porównanie z czasem rzeczywistym. </w:t>
            </w:r>
            <w:r>
              <w:rPr>
                <w:rFonts w:ascii="Century Gothic" w:hAnsi="Century Gothic"/>
                <w:sz w:val="20"/>
              </w:rPr>
              <w:br/>
            </w:r>
            <w:r w:rsidRPr="001307B5">
              <w:rPr>
                <w:rFonts w:ascii="Century Gothic" w:hAnsi="Century Gothic"/>
                <w:sz w:val="20"/>
              </w:rPr>
              <w:t>W przypadku rozbieżności dokonać korekty czasu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FCF09D0" w14:textId="47226F9C" w:rsidR="00F75887" w:rsidRPr="000F6C99" w:rsidRDefault="00F75887" w:rsidP="00F515BC">
            <w:pPr>
              <w:spacing w:before="120" w:after="0" w:line="240" w:lineRule="auto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4B83BF1" w14:textId="0F209575" w:rsidR="00F75887" w:rsidRPr="000F6C99" w:rsidRDefault="00F75887" w:rsidP="00F515BC">
            <w:pPr>
              <w:spacing w:before="120" w:after="0" w:line="240" w:lineRule="auto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AE05C0D" w14:textId="70125E8D" w:rsidR="00F75887" w:rsidRPr="000F6C99" w:rsidRDefault="00F75887" w:rsidP="00F515BC">
            <w:pPr>
              <w:spacing w:before="120" w:after="0" w:line="240" w:lineRule="auto"/>
              <w:rPr>
                <w:b/>
                <w:color w:val="000000"/>
              </w:rPr>
            </w:pPr>
          </w:p>
        </w:tc>
      </w:tr>
      <w:tr w:rsidR="00F75887" w:rsidRPr="000F6C99" w14:paraId="2B252AFF" w14:textId="16B47FE8" w:rsidTr="00F96C58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43B07B" w14:textId="7BEE2A9C" w:rsidR="00F75887" w:rsidRPr="001307B5" w:rsidRDefault="00F75887" w:rsidP="00F515BC">
            <w:pPr>
              <w:pStyle w:val="Tekstpodstawowybozena"/>
              <w:spacing w:line="240" w:lineRule="auto"/>
              <w:ind w:left="0" w:right="-142"/>
              <w:rPr>
                <w:rFonts w:ascii="Century Gothic" w:hAnsi="Century Gothic"/>
                <w:sz w:val="20"/>
              </w:rPr>
            </w:pPr>
            <w:r w:rsidRPr="001307B5">
              <w:rPr>
                <w:rFonts w:ascii="Century Gothic" w:hAnsi="Century Gothic"/>
                <w:sz w:val="20"/>
              </w:rPr>
              <w:t xml:space="preserve">sprawdzenie zgodności przyporządkowania linii dozorowych </w:t>
            </w:r>
            <w:r>
              <w:rPr>
                <w:rFonts w:ascii="Century Gothic" w:hAnsi="Century Gothic"/>
                <w:sz w:val="20"/>
              </w:rPr>
              <w:br/>
            </w:r>
            <w:r w:rsidRPr="001307B5">
              <w:rPr>
                <w:rFonts w:ascii="Century Gothic" w:hAnsi="Century Gothic"/>
                <w:sz w:val="20"/>
              </w:rPr>
              <w:t>z istniejącym opisem Systemu. W przypadku braku zgodności - doprowadzenie do prawidłowego stanu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9D61F91" w14:textId="7AE5A75E" w:rsidR="00F75887" w:rsidRPr="000F6C99" w:rsidRDefault="00F75887" w:rsidP="00F515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686096C" w14:textId="5752B55C" w:rsidR="00F75887" w:rsidRPr="000F6C99" w:rsidRDefault="00F75887" w:rsidP="00F515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F24357E" w14:textId="1B048023" w:rsidR="00F75887" w:rsidRPr="000F6C99" w:rsidRDefault="00F75887" w:rsidP="00F515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F75887" w:rsidRPr="000F6C99" w14:paraId="2458942E" w14:textId="5B845B5F" w:rsidTr="00F96C58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EF34CE" w14:textId="5DB51456" w:rsidR="00F75887" w:rsidRPr="001307B5" w:rsidRDefault="00F75887" w:rsidP="00F515BC">
            <w:pPr>
              <w:pStyle w:val="Tekstpodstawowybozena"/>
              <w:spacing w:line="240" w:lineRule="auto"/>
              <w:ind w:left="0" w:right="-142"/>
              <w:rPr>
                <w:rFonts w:ascii="Century Gothic" w:hAnsi="Century Gothic"/>
                <w:sz w:val="20"/>
              </w:rPr>
            </w:pPr>
            <w:r w:rsidRPr="001307B5">
              <w:rPr>
                <w:rFonts w:ascii="Century Gothic" w:hAnsi="Century Gothic"/>
                <w:sz w:val="20"/>
              </w:rPr>
              <w:t>po zmianie konfiguracji systemu wykonanie kopii konfiguracji systemu (gdy centrala ma taką opcję) - jeśli system nie wykonuje czynności automatycznie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2C99735" w14:textId="06DA13AB" w:rsidR="00F75887" w:rsidRPr="000F6C99" w:rsidRDefault="00F75887" w:rsidP="00F515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ABA93F5" w14:textId="7731343A" w:rsidR="00F75887" w:rsidRPr="000F6C99" w:rsidRDefault="00F75887" w:rsidP="00F515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2CB17B0" w14:textId="35AD7C3F" w:rsidR="00F75887" w:rsidRPr="000F6C99" w:rsidRDefault="00F75887" w:rsidP="00F515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F75887" w:rsidRPr="000F6C99" w14:paraId="61F627DF" w14:textId="2971FB16" w:rsidTr="00F96C58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968FF" w14:textId="70979C22" w:rsidR="00F75887" w:rsidRPr="001307B5" w:rsidRDefault="00F75887" w:rsidP="00F515BC">
            <w:pPr>
              <w:autoSpaceDE w:val="0"/>
              <w:autoSpaceDN w:val="0"/>
              <w:adjustRightInd w:val="0"/>
              <w:spacing w:after="0" w:line="240" w:lineRule="auto"/>
              <w:ind w:left="68"/>
              <w:jc w:val="both"/>
              <w:rPr>
                <w:color w:val="000000"/>
                <w:szCs w:val="20"/>
              </w:rPr>
            </w:pPr>
            <w:r w:rsidRPr="001307B5">
              <w:rPr>
                <w:szCs w:val="20"/>
              </w:rPr>
              <w:t>wykonie kopii zapasowych bazy danych lub oprogramowania Systemu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67DF8FF" w14:textId="034DA9E2" w:rsidR="00F75887" w:rsidRPr="000F6C99" w:rsidRDefault="00F75887" w:rsidP="00F515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9C619F1" w14:textId="557AFB5F" w:rsidR="00F75887" w:rsidRPr="000F6C99" w:rsidRDefault="00F75887" w:rsidP="00F515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FDDFB14" w14:textId="6A0A5529" w:rsidR="00F75887" w:rsidRPr="000F6C99" w:rsidRDefault="00F75887" w:rsidP="00F515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F75887" w:rsidRPr="000F6C99" w14:paraId="02CE1A56" w14:textId="46FC99FB" w:rsidTr="00F96C58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48EA6" w14:textId="4613FD93" w:rsidR="00F75887" w:rsidRPr="001307B5" w:rsidRDefault="00F75887" w:rsidP="00F515BC">
            <w:pPr>
              <w:autoSpaceDE w:val="0"/>
              <w:autoSpaceDN w:val="0"/>
              <w:adjustRightInd w:val="0"/>
              <w:spacing w:after="0" w:line="240" w:lineRule="auto"/>
              <w:ind w:left="68"/>
              <w:jc w:val="both"/>
              <w:rPr>
                <w:rFonts w:cs="Century Gothic"/>
                <w:color w:val="000000"/>
                <w:szCs w:val="20"/>
              </w:rPr>
            </w:pPr>
            <w:r w:rsidRPr="001307B5">
              <w:rPr>
                <w:szCs w:val="20"/>
              </w:rPr>
              <w:t xml:space="preserve">sprawdzenie poprawności działania, konfiguracja i aktualizacja oprogramowania systemowego </w:t>
            </w:r>
            <w:proofErr w:type="spellStart"/>
            <w:r w:rsidRPr="001307B5">
              <w:rPr>
                <w:szCs w:val="20"/>
              </w:rPr>
              <w:t>SSWiN</w:t>
            </w:r>
            <w:proofErr w:type="spellEnd"/>
            <w:r w:rsidRPr="001307B5">
              <w:rPr>
                <w:szCs w:val="20"/>
              </w:rPr>
              <w:t xml:space="preserve"> zainstalowanego na stacjach roboczych i urządzeniach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BC13AB7" w14:textId="07F3D449" w:rsidR="00F75887" w:rsidRPr="000F6C99" w:rsidRDefault="00F75887" w:rsidP="00F515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EF65219" w14:textId="3023ACDE" w:rsidR="00F75887" w:rsidRPr="000F6C99" w:rsidRDefault="00F75887" w:rsidP="00F515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AB87E32" w14:textId="63AB8AE7" w:rsidR="00F75887" w:rsidRPr="000F6C99" w:rsidRDefault="00F75887" w:rsidP="00F515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F75887" w:rsidRPr="000F6C99" w14:paraId="02159406" w14:textId="6E06BCFF" w:rsidTr="00F96C58">
        <w:tc>
          <w:tcPr>
            <w:tcW w:w="9424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D5045F" w14:textId="5C3EBDDD" w:rsidR="00F75887" w:rsidRPr="000F6C99" w:rsidRDefault="00F75887" w:rsidP="00F515BC">
            <w:pPr>
              <w:pStyle w:val="Tekstpodstawowybozena"/>
              <w:spacing w:line="240" w:lineRule="auto"/>
              <w:ind w:left="0" w:right="-142"/>
              <w:jc w:val="center"/>
              <w:rPr>
                <w:rFonts w:ascii="Century Gothic" w:hAnsi="Century Gothic"/>
                <w:b/>
                <w:sz w:val="20"/>
              </w:rPr>
            </w:pPr>
            <w:r w:rsidRPr="000F6C99">
              <w:rPr>
                <w:rFonts w:ascii="Century Gothic" w:hAnsi="Century Gothic"/>
                <w:b/>
                <w:sz w:val="20"/>
              </w:rPr>
              <w:t>System Monitoringu Wizyjnego (CCTV)</w:t>
            </w:r>
          </w:p>
        </w:tc>
      </w:tr>
      <w:tr w:rsidR="00F75887" w:rsidRPr="000F6C99" w14:paraId="2CF0FBD8" w14:textId="3FC81250" w:rsidTr="00F96C58">
        <w:trPr>
          <w:cantSplit/>
        </w:trPr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C56B1" w14:textId="4279AC65" w:rsidR="00F75887" w:rsidRPr="001307B5" w:rsidRDefault="00F75887" w:rsidP="00F515BC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66"/>
              <w:jc w:val="both"/>
              <w:rPr>
                <w:rFonts w:cs="Century Gothic"/>
                <w:color w:val="000000"/>
              </w:rPr>
            </w:pPr>
            <w:r w:rsidRPr="001307B5">
              <w:rPr>
                <w:rFonts w:cs="Century Gothic"/>
                <w:color w:val="000000"/>
              </w:rPr>
              <w:t>sprawdzenie poprawności działania kamer systemu (czystość obrazu z kamer, kontrola ustawiania się kamer obrotowych w kierunku strefy alarmowej)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FF673BB" w14:textId="50D782DF" w:rsidR="00F75887" w:rsidRPr="000F6C99" w:rsidRDefault="00F75887" w:rsidP="00F515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CC2BCF3" w14:textId="76C4793A" w:rsidR="00F75887" w:rsidRPr="000F6C99" w:rsidRDefault="00F75887" w:rsidP="00F515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5D7A566" w14:textId="6A6BAC90" w:rsidR="00F75887" w:rsidRPr="000F6C99" w:rsidRDefault="00F75887" w:rsidP="00F515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F75887" w:rsidRPr="000F6C99" w14:paraId="6593A70A" w14:textId="459A390C" w:rsidTr="00F96C58">
        <w:trPr>
          <w:cantSplit/>
        </w:trPr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A5361" w14:textId="5B30E5E4" w:rsidR="00F75887" w:rsidRPr="001307B5" w:rsidRDefault="00F75887" w:rsidP="00F515BC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66"/>
              <w:jc w:val="both"/>
              <w:rPr>
                <w:rFonts w:cs="Century Gothic"/>
                <w:color w:val="000000"/>
              </w:rPr>
            </w:pPr>
            <w:r w:rsidRPr="001307B5">
              <w:rPr>
                <w:rFonts w:cs="Century Gothic"/>
                <w:color w:val="000000"/>
              </w:rPr>
              <w:t>konserwacja kamer i głowic obrotowych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55D75C6" w14:textId="7DF0331E" w:rsidR="00F75887" w:rsidRPr="000F6C99" w:rsidRDefault="00F75887" w:rsidP="00F515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D7BF5FD" w14:textId="02E5F732" w:rsidR="00F75887" w:rsidRPr="000F6C99" w:rsidRDefault="00F75887" w:rsidP="00F515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798A235" w14:textId="4B48DEDA" w:rsidR="00F75887" w:rsidRPr="000F6C99" w:rsidRDefault="00F75887" w:rsidP="00F515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F75887" w:rsidRPr="000F6C99" w14:paraId="6B45818D" w14:textId="06B33C30" w:rsidTr="00F96C58">
        <w:trPr>
          <w:cantSplit/>
        </w:trPr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7C1807" w14:textId="2F69AD21" w:rsidR="00F75887" w:rsidRPr="001307B5" w:rsidRDefault="00F75887" w:rsidP="00F515BC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66"/>
              <w:jc w:val="both"/>
              <w:rPr>
                <w:rFonts w:cs="Century Gothic"/>
                <w:color w:val="000000"/>
              </w:rPr>
            </w:pPr>
            <w:r w:rsidRPr="001307B5">
              <w:rPr>
                <w:rFonts w:cs="Century Gothic"/>
                <w:color w:val="000000"/>
              </w:rPr>
              <w:t>sprawdzenie stabilności montażu wysięgnika oraz stabilności przymocowania  kamery. W przypadku braku zgodności - doprowadzenie do prawidłowego stanu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FB2A5DF" w14:textId="0423904D" w:rsidR="00F75887" w:rsidRPr="000F6C99" w:rsidRDefault="00F75887" w:rsidP="00F515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3925A6B" w14:textId="63638E1F" w:rsidR="00F75887" w:rsidRPr="000F6C99" w:rsidRDefault="00F75887" w:rsidP="00F515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0A37ED6" w14:textId="7D502548" w:rsidR="00F75887" w:rsidRPr="000F6C99" w:rsidRDefault="00F75887" w:rsidP="00F515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F75887" w:rsidRPr="000F6C99" w14:paraId="1ECF9133" w14:textId="750B5BBD" w:rsidTr="00F96C58">
        <w:trPr>
          <w:cantSplit/>
        </w:trPr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7E5B2" w14:textId="3E1160A6" w:rsidR="00F75887" w:rsidRPr="001307B5" w:rsidRDefault="00F75887" w:rsidP="00F515BC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66"/>
              <w:jc w:val="both"/>
              <w:rPr>
                <w:rFonts w:cs="Century Gothic"/>
                <w:color w:val="000000"/>
              </w:rPr>
            </w:pPr>
            <w:r w:rsidRPr="001307B5">
              <w:rPr>
                <w:rFonts w:cs="Century Gothic"/>
                <w:color w:val="000000"/>
              </w:rPr>
              <w:t>sprawdzenie poprawności (stabilności) połączeń kabli sygnałowych, sterujących automatyką przesłony i zasilających. W przypadku braku stabilności – doprowadzenie do prawidłowego stanu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C83D806" w14:textId="3BB58A69" w:rsidR="00F75887" w:rsidRPr="000F6C99" w:rsidRDefault="00F75887" w:rsidP="00F515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9032968" w14:textId="3E8BAA46" w:rsidR="00F75887" w:rsidRPr="000F6C99" w:rsidRDefault="00F75887" w:rsidP="00F515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95862B6" w14:textId="0F1007E3" w:rsidR="00F75887" w:rsidRPr="000F6C99" w:rsidRDefault="00F75887" w:rsidP="00F515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F75887" w:rsidRPr="000F6C99" w14:paraId="3072DBCB" w14:textId="54AFE2A1" w:rsidTr="00F96C58">
        <w:trPr>
          <w:cantSplit/>
        </w:trPr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20408" w14:textId="2803654C" w:rsidR="00F75887" w:rsidRPr="001307B5" w:rsidRDefault="00F75887" w:rsidP="00F515BC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66"/>
              <w:jc w:val="both"/>
              <w:rPr>
                <w:rFonts w:cs="Century Gothic"/>
                <w:color w:val="000000"/>
              </w:rPr>
            </w:pPr>
            <w:r w:rsidRPr="001307B5">
              <w:rPr>
                <w:rFonts w:cs="Century Gothic"/>
                <w:color w:val="000000"/>
              </w:rPr>
              <w:t>sprawdzenie ustawienia pola widzenia punktu kamerowego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4616AB8" w14:textId="2551CD7B" w:rsidR="00F75887" w:rsidRPr="000F6C99" w:rsidRDefault="00F75887" w:rsidP="00F515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847D714" w14:textId="4E44BC5A" w:rsidR="00F75887" w:rsidRPr="000F6C99" w:rsidRDefault="00F75887" w:rsidP="00F515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71309FB" w14:textId="3DFAAC47" w:rsidR="00F75887" w:rsidRPr="000F6C99" w:rsidRDefault="00F75887" w:rsidP="00F515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F75887" w:rsidRPr="000F6C99" w14:paraId="3BBC1643" w14:textId="21B63A0E" w:rsidTr="00F96C58">
        <w:trPr>
          <w:cantSplit/>
        </w:trPr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6CD18" w14:textId="6AB92AA2" w:rsidR="00F75887" w:rsidRPr="001307B5" w:rsidRDefault="00F75887" w:rsidP="00F515BC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66"/>
              <w:jc w:val="both"/>
              <w:rPr>
                <w:rFonts w:cs="Century Gothic"/>
                <w:color w:val="000000"/>
              </w:rPr>
            </w:pPr>
            <w:r w:rsidRPr="001307B5">
              <w:rPr>
                <w:rFonts w:cs="Century Gothic"/>
                <w:color w:val="000000"/>
              </w:rPr>
              <w:t>sprawdzenie ustawienia ostrości punktu kamerowego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FD6DD19" w14:textId="5CA57DAA" w:rsidR="00F75887" w:rsidRPr="000F6C99" w:rsidRDefault="00F75887" w:rsidP="00F515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0ECD796" w14:textId="53D2C36A" w:rsidR="00F75887" w:rsidRPr="000F6C99" w:rsidRDefault="00F75887" w:rsidP="00F515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9173E40" w14:textId="579F9F7C" w:rsidR="00F75887" w:rsidRPr="000F6C99" w:rsidRDefault="00F75887" w:rsidP="00F515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F75887" w:rsidRPr="000F6C99" w14:paraId="22A35DFE" w14:textId="24347203" w:rsidTr="00F96C58">
        <w:trPr>
          <w:cantSplit/>
        </w:trPr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AEC93A" w14:textId="6C0E652F" w:rsidR="00F75887" w:rsidRPr="001307B5" w:rsidRDefault="00F75887" w:rsidP="00F515BC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66"/>
              <w:jc w:val="both"/>
              <w:rPr>
                <w:rFonts w:cs="Century Gothic"/>
                <w:color w:val="000000"/>
              </w:rPr>
            </w:pPr>
            <w:r w:rsidRPr="001307B5">
              <w:rPr>
                <w:rFonts w:cs="Century Gothic"/>
                <w:color w:val="000000"/>
              </w:rPr>
              <w:t>czyszczenie obiektywu kamery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16A9B74" w14:textId="7F4CB322" w:rsidR="00F75887" w:rsidRPr="000F6C99" w:rsidRDefault="00F75887" w:rsidP="00F515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1DA5B66" w14:textId="3C811151" w:rsidR="00F75887" w:rsidRPr="000F6C99" w:rsidRDefault="00F75887" w:rsidP="00F515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0F142FA" w14:textId="3E8234E8" w:rsidR="00F75887" w:rsidRPr="000F6C99" w:rsidRDefault="00F75887" w:rsidP="00F515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F75887" w:rsidRPr="000F6C99" w14:paraId="66900736" w14:textId="02BF106E" w:rsidTr="00F96C58">
        <w:trPr>
          <w:cantSplit/>
        </w:trPr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59A5B3" w14:textId="7F51A29B" w:rsidR="00F75887" w:rsidRPr="001307B5" w:rsidRDefault="00F75887" w:rsidP="00F515BC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66"/>
              <w:jc w:val="both"/>
              <w:rPr>
                <w:rFonts w:cs="Century Gothic"/>
                <w:color w:val="000000"/>
              </w:rPr>
            </w:pPr>
            <w:r w:rsidRPr="001307B5">
              <w:rPr>
                <w:rFonts w:cs="Century Gothic"/>
                <w:color w:val="000000"/>
              </w:rPr>
              <w:t>czyszczenie oraz sprawdzenie obudowy kamery, szyby obudowy hermetycznej, oświetlaczy i wysięgnika i dławików kablowych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A36A85B" w14:textId="79D822AB" w:rsidR="00F75887" w:rsidRPr="000F6C99" w:rsidRDefault="00F75887" w:rsidP="00F515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E58D4A" w14:textId="73B6FED1" w:rsidR="00F75887" w:rsidRPr="000F6C99" w:rsidRDefault="00F75887" w:rsidP="00F515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A6A2EBE" w14:textId="4E5A8C24" w:rsidR="00F75887" w:rsidRPr="000F6C99" w:rsidRDefault="00F75887" w:rsidP="00F515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F75887" w:rsidRPr="000F6C99" w14:paraId="01A2B5AA" w14:textId="09E41BB7" w:rsidTr="00F96C58">
        <w:trPr>
          <w:cantSplit/>
        </w:trPr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19ACD" w14:textId="729345B1" w:rsidR="00F75887" w:rsidRPr="001307B5" w:rsidRDefault="00F75887" w:rsidP="00F515BC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66"/>
              <w:jc w:val="both"/>
              <w:rPr>
                <w:rFonts w:cs="Century Gothic"/>
                <w:color w:val="000000"/>
              </w:rPr>
            </w:pPr>
            <w:r w:rsidRPr="001307B5">
              <w:rPr>
                <w:rFonts w:cs="Century Gothic"/>
                <w:color w:val="000000"/>
              </w:rPr>
              <w:t>sprawdzenie grzałki kamery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74C91CD" w14:textId="16E594CF" w:rsidR="00F75887" w:rsidRPr="000F6C99" w:rsidRDefault="00F75887" w:rsidP="00F515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F822B75" w14:textId="008A8645" w:rsidR="00F75887" w:rsidRPr="000F6C99" w:rsidRDefault="00F75887" w:rsidP="00F515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FC9F401" w14:textId="5D4DB9F7" w:rsidR="00F75887" w:rsidRPr="000F6C99" w:rsidRDefault="00F75887" w:rsidP="00F515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F75887" w:rsidRPr="000F6C99" w14:paraId="6E04579D" w14:textId="5D0B0808" w:rsidTr="00F96C58">
        <w:trPr>
          <w:cantSplit/>
        </w:trPr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FF26E" w14:textId="3FD12E62" w:rsidR="00F75887" w:rsidRPr="00847E7E" w:rsidRDefault="00F75887" w:rsidP="00F515BC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66"/>
              <w:jc w:val="both"/>
              <w:rPr>
                <w:rFonts w:cs="Century Gothic"/>
                <w:color w:val="000000"/>
              </w:rPr>
            </w:pPr>
            <w:r w:rsidRPr="001307B5">
              <w:rPr>
                <w:rFonts w:cs="Century Gothic"/>
                <w:color w:val="000000"/>
              </w:rPr>
              <w:t>sprawdzenie sprawności oświetlaczy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6A43E3B" w14:textId="56ED2A76" w:rsidR="00F75887" w:rsidRPr="000F6C99" w:rsidRDefault="00F75887" w:rsidP="00F515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5F41B53" w14:textId="6382C7EF" w:rsidR="00F75887" w:rsidRPr="000F6C99" w:rsidRDefault="00F75887" w:rsidP="00F515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0C91A56" w14:textId="2B3CF836" w:rsidR="00F75887" w:rsidRPr="000F6C99" w:rsidRDefault="00F75887" w:rsidP="00F515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F75887" w:rsidRPr="000F6C99" w14:paraId="227CAC09" w14:textId="3CD4C1BD" w:rsidTr="00F96C58">
        <w:trPr>
          <w:cantSplit/>
        </w:trPr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22456" w14:textId="318B7ED1" w:rsidR="00F75887" w:rsidRPr="00847E7E" w:rsidRDefault="00F75887" w:rsidP="00F515BC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66"/>
              <w:jc w:val="both"/>
              <w:rPr>
                <w:rFonts w:cs="Century Gothic"/>
                <w:color w:val="000000"/>
              </w:rPr>
            </w:pPr>
            <w:r w:rsidRPr="001307B5">
              <w:rPr>
                <w:rFonts w:cs="Century Gothic"/>
                <w:color w:val="000000"/>
              </w:rPr>
              <w:t xml:space="preserve">sprawdzenie działania systemu </w:t>
            </w:r>
            <w:proofErr w:type="spellStart"/>
            <w:r w:rsidRPr="001307B5">
              <w:rPr>
                <w:rFonts w:cs="Century Gothic"/>
                <w:color w:val="000000"/>
              </w:rPr>
              <w:t>wideodomofonu</w:t>
            </w:r>
            <w:proofErr w:type="spellEnd"/>
            <w:r w:rsidRPr="001307B5">
              <w:rPr>
                <w:rFonts w:cs="Century Gothic"/>
                <w:color w:val="000000"/>
              </w:rPr>
              <w:t xml:space="preserve"> (wizja, dźwięk, sterowanie bramą wjazdową i furtką)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258CC49" w14:textId="4F8CDF08" w:rsidR="00F75887" w:rsidRPr="000F6C99" w:rsidRDefault="00F75887" w:rsidP="00F515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3A1EC95" w14:textId="6A551E34" w:rsidR="00F75887" w:rsidRPr="000F6C99" w:rsidRDefault="00F75887" w:rsidP="00F515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5FDBE5B" w14:textId="5E74AB19" w:rsidR="00F75887" w:rsidRPr="000F6C99" w:rsidRDefault="00F75887" w:rsidP="00F515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F75887" w:rsidRPr="000F6C99" w14:paraId="5C666771" w14:textId="0B431288" w:rsidTr="00F96C58">
        <w:trPr>
          <w:cantSplit/>
        </w:trPr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09C3B" w14:textId="67BE60D8" w:rsidR="00F75887" w:rsidRPr="00847E7E" w:rsidRDefault="00F75887" w:rsidP="00F515BC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66"/>
              <w:jc w:val="both"/>
              <w:rPr>
                <w:rFonts w:cs="Century Gothic"/>
                <w:color w:val="000000"/>
              </w:rPr>
            </w:pPr>
            <w:r w:rsidRPr="001307B5">
              <w:rPr>
                <w:rFonts w:cs="Century Gothic"/>
                <w:color w:val="000000"/>
              </w:rPr>
              <w:t>sprawdzenie akumulatorów i zasilaczy kamer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AD6376E" w14:textId="0D963DC6" w:rsidR="00F75887" w:rsidRPr="000F6C99" w:rsidRDefault="00F75887" w:rsidP="00F515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719796A" w14:textId="57CC9FB5" w:rsidR="00F75887" w:rsidRPr="000F6C99" w:rsidRDefault="00F75887" w:rsidP="00F515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753941F" w14:textId="6017C73B" w:rsidR="00F75887" w:rsidRPr="000F6C99" w:rsidRDefault="00F75887" w:rsidP="00F515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F75887" w:rsidRPr="000F6C99" w14:paraId="60B7EDB2" w14:textId="6078174F" w:rsidTr="00F96C58">
        <w:trPr>
          <w:cantSplit/>
        </w:trPr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B2F64" w14:textId="6CCDE530" w:rsidR="00F75887" w:rsidRPr="00847E7E" w:rsidRDefault="00F75887" w:rsidP="00F515BC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66"/>
              <w:jc w:val="both"/>
              <w:rPr>
                <w:rFonts w:cs="Century Gothic"/>
                <w:color w:val="000000"/>
              </w:rPr>
            </w:pPr>
            <w:r w:rsidRPr="001307B5">
              <w:rPr>
                <w:rFonts w:cs="Century Gothic"/>
                <w:color w:val="000000"/>
              </w:rPr>
              <w:t>test zadziałania pracy awaryjnej systemu przy zaniku zasilania podstawowego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F760B42" w14:textId="31DE4A70" w:rsidR="00F75887" w:rsidRPr="000F6C99" w:rsidRDefault="00F75887" w:rsidP="00F515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E9ACD73" w14:textId="37DA8906" w:rsidR="00F75887" w:rsidRPr="000F6C99" w:rsidRDefault="00F75887" w:rsidP="00F515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3C892E4" w14:textId="55C778F4" w:rsidR="00F75887" w:rsidRPr="000F6C99" w:rsidRDefault="00F75887" w:rsidP="00F515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F75887" w:rsidRPr="000F6C99" w14:paraId="05FE1E8F" w14:textId="134B317A" w:rsidTr="00F96C58">
        <w:trPr>
          <w:cantSplit/>
        </w:trPr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6C0B3" w14:textId="2F1F4C0E" w:rsidR="00F75887" w:rsidRPr="00847E7E" w:rsidRDefault="00F75887" w:rsidP="00F515BC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66"/>
              <w:jc w:val="both"/>
              <w:rPr>
                <w:rFonts w:cs="Century Gothic"/>
                <w:color w:val="000000"/>
              </w:rPr>
            </w:pPr>
            <w:r w:rsidRPr="001307B5">
              <w:rPr>
                <w:rFonts w:cs="Century Gothic"/>
                <w:color w:val="000000"/>
              </w:rPr>
              <w:t>sprawdzenie, czy w dozorowanym obszarze nie występują czynniki mogące wywołać fałszywe alarmy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8BB503E" w14:textId="5EB57872" w:rsidR="00F75887" w:rsidRPr="000F6C99" w:rsidRDefault="00F75887" w:rsidP="00F515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50243B8" w14:textId="72DA9291" w:rsidR="00F75887" w:rsidRPr="000F6C99" w:rsidRDefault="00F75887" w:rsidP="00F515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2ECEAF1" w14:textId="4635A6C2" w:rsidR="00F75887" w:rsidRPr="000F6C99" w:rsidRDefault="00F75887" w:rsidP="00F515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F75887" w:rsidRPr="000F6C99" w14:paraId="21138BD6" w14:textId="4A11F7EE" w:rsidTr="00F96C58">
        <w:trPr>
          <w:cantSplit/>
        </w:trPr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702EF" w14:textId="48ED545F" w:rsidR="00F75887" w:rsidRPr="00847E7E" w:rsidRDefault="00F75887" w:rsidP="00F515BC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66"/>
              <w:jc w:val="both"/>
              <w:rPr>
                <w:rFonts w:cs="Century Gothic"/>
                <w:color w:val="000000"/>
              </w:rPr>
            </w:pPr>
            <w:r w:rsidRPr="001307B5">
              <w:rPr>
                <w:rFonts w:cs="Century Gothic"/>
                <w:color w:val="000000"/>
              </w:rPr>
              <w:t>sprawdzenie okresu przechowywania nagrań archiwalnych – zapisów z kamer (min. 30 dni, maks. 90 dni)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9683A08" w14:textId="53CAAF41" w:rsidR="00F75887" w:rsidRPr="000F6C99" w:rsidRDefault="00F75887" w:rsidP="00F515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E870904" w14:textId="21B23C4A" w:rsidR="00F75887" w:rsidRPr="000F6C99" w:rsidRDefault="00F75887" w:rsidP="00F515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D71C807" w14:textId="4DBF9708" w:rsidR="00F75887" w:rsidRPr="000F6C99" w:rsidRDefault="00F75887" w:rsidP="00F515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F75887" w:rsidRPr="000F6C99" w14:paraId="640DDAE9" w14:textId="679AFB42" w:rsidTr="00F96C58">
        <w:trPr>
          <w:cantSplit/>
        </w:trPr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85BAD" w14:textId="63E5DD38" w:rsidR="00F75887" w:rsidRPr="00847E7E" w:rsidRDefault="00F75887" w:rsidP="00F515BC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66"/>
              <w:jc w:val="both"/>
              <w:rPr>
                <w:rFonts w:cs="Century Gothic"/>
                <w:color w:val="000000"/>
              </w:rPr>
            </w:pPr>
            <w:r w:rsidRPr="001307B5">
              <w:rPr>
                <w:rFonts w:cs="Century Gothic"/>
                <w:color w:val="000000"/>
              </w:rPr>
              <w:t>sprawdzenie wartości napięcia zasilającego ze źródła podstawowego i rezerwowego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E11A189" w14:textId="0464A622" w:rsidR="00F75887" w:rsidRPr="000F6C99" w:rsidRDefault="00F75887" w:rsidP="00F515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56EEC9F" w14:textId="24461256" w:rsidR="00F75887" w:rsidRPr="000F6C99" w:rsidRDefault="00F75887" w:rsidP="00F515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B786029" w14:textId="2F3A389F" w:rsidR="00F75887" w:rsidRPr="000F6C99" w:rsidRDefault="00F75887" w:rsidP="00F515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F75887" w:rsidRPr="000F6C99" w14:paraId="64A0011B" w14:textId="06561EF9" w:rsidTr="00F96C58">
        <w:trPr>
          <w:cantSplit/>
        </w:trPr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40A92" w14:textId="5F9F8FE0" w:rsidR="00F75887" w:rsidRPr="00847E7E" w:rsidRDefault="00F75887" w:rsidP="00F515BC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66"/>
              <w:jc w:val="both"/>
              <w:rPr>
                <w:rFonts w:cs="Century Gothic"/>
                <w:color w:val="000000"/>
              </w:rPr>
            </w:pPr>
            <w:r w:rsidRPr="001307B5">
              <w:rPr>
                <w:rFonts w:cs="Century Gothic"/>
                <w:color w:val="000000"/>
              </w:rPr>
              <w:t>w przypadku telewizji przemysłowej z wizyjnym detektorem ruchu sprawdzenie zaprogramowania stref ochronnych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4662210" w14:textId="075F6BA1" w:rsidR="00F75887" w:rsidRPr="000F6C99" w:rsidRDefault="00F75887" w:rsidP="00F515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357AEF" w14:textId="72B0BE80" w:rsidR="00F75887" w:rsidRPr="000F6C99" w:rsidRDefault="00F75887" w:rsidP="00F515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7B9F95B" w14:textId="01892B7E" w:rsidR="00F75887" w:rsidRPr="000F6C99" w:rsidRDefault="00F75887" w:rsidP="00F515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F75887" w:rsidRPr="000F6C99" w14:paraId="347EDCF1" w14:textId="2DE50590" w:rsidTr="00F96C58">
        <w:trPr>
          <w:cantSplit/>
        </w:trPr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75BF9" w14:textId="619F57BD" w:rsidR="00F75887" w:rsidRPr="00847E7E" w:rsidRDefault="00F75887" w:rsidP="00F515BC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66"/>
              <w:jc w:val="both"/>
              <w:rPr>
                <w:rFonts w:cs="Century Gothic"/>
                <w:color w:val="000000"/>
              </w:rPr>
            </w:pPr>
            <w:r w:rsidRPr="001307B5">
              <w:rPr>
                <w:rFonts w:cs="Century Gothic"/>
                <w:color w:val="000000"/>
              </w:rPr>
              <w:t xml:space="preserve">sprawdzenie poprawności zaprogramowania magnetowidów </w:t>
            </w:r>
            <w:r>
              <w:rPr>
                <w:rFonts w:cs="Century Gothic"/>
                <w:color w:val="000000"/>
              </w:rPr>
              <w:br/>
            </w:r>
            <w:r w:rsidRPr="001307B5">
              <w:rPr>
                <w:rFonts w:cs="Century Gothic"/>
                <w:color w:val="000000"/>
              </w:rPr>
              <w:t>i rejestratorów cyfrowych. W przypadku braku sprawności - ewentualna diagnoza/naprawa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7704043" w14:textId="38F5C926" w:rsidR="00F75887" w:rsidRPr="000F6C99" w:rsidRDefault="00F75887" w:rsidP="00F515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85E3E42" w14:textId="48328854" w:rsidR="00F75887" w:rsidRPr="000F6C99" w:rsidRDefault="00F75887" w:rsidP="00F515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2871D61" w14:textId="55A4C9F8" w:rsidR="00F75887" w:rsidRPr="000F6C99" w:rsidRDefault="00F75887" w:rsidP="00F515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F75887" w:rsidRPr="000F6C99" w14:paraId="1894E0B8" w14:textId="33F850A3" w:rsidTr="00F96C58">
        <w:trPr>
          <w:cantSplit/>
        </w:trPr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EE711" w14:textId="69316672" w:rsidR="00F75887" w:rsidRPr="00847E7E" w:rsidRDefault="00F75887" w:rsidP="00F515BC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66"/>
              <w:jc w:val="both"/>
              <w:rPr>
                <w:rFonts w:cs="Century Gothic"/>
                <w:color w:val="000000"/>
              </w:rPr>
            </w:pPr>
            <w:r w:rsidRPr="001307B5">
              <w:rPr>
                <w:rFonts w:cs="Century Gothic"/>
                <w:color w:val="000000"/>
              </w:rPr>
              <w:t>sprawdzenie i ustawienie poprawnego czasu i daty w urządzeniach aktywnych przeprowadzających pomiar czasu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5231EAA" w14:textId="27340725" w:rsidR="00F75887" w:rsidRPr="000F6C99" w:rsidRDefault="00F75887" w:rsidP="00F515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F5C2F08" w14:textId="1202E738" w:rsidR="00F75887" w:rsidRPr="000F6C99" w:rsidRDefault="00F75887" w:rsidP="00F515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E853D7E" w14:textId="146CFB7B" w:rsidR="00F75887" w:rsidRPr="000F6C99" w:rsidRDefault="00F75887" w:rsidP="00F515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F75887" w:rsidRPr="000F6C99" w14:paraId="02074F39" w14:textId="79C0042A" w:rsidTr="00F96C58">
        <w:trPr>
          <w:cantSplit/>
        </w:trPr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DB36F" w14:textId="4E61A5D4" w:rsidR="00F75887" w:rsidRPr="00847E7E" w:rsidRDefault="00F75887" w:rsidP="00F515BC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66"/>
              <w:jc w:val="both"/>
              <w:rPr>
                <w:rFonts w:cs="Century Gothic"/>
                <w:color w:val="000000"/>
              </w:rPr>
            </w:pPr>
            <w:r w:rsidRPr="001307B5">
              <w:rPr>
                <w:rFonts w:cs="Century Gothic"/>
                <w:color w:val="000000"/>
              </w:rPr>
              <w:t>wykonie kopii zapasowych bazy danych lub oprogramowania Systemu – po wprowadzaniu zmian jeśli system nie wykonuje czynności automatycznie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B5972D4" w14:textId="1323A7FC" w:rsidR="00F75887" w:rsidRPr="000F6C99" w:rsidRDefault="00F75887" w:rsidP="00F515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197101F" w14:textId="59F02C96" w:rsidR="00F75887" w:rsidRPr="000F6C99" w:rsidRDefault="00F75887" w:rsidP="00F515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B525EAF" w14:textId="6DEB5F9D" w:rsidR="00F75887" w:rsidRPr="000F6C99" w:rsidRDefault="00F75887" w:rsidP="00F515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F75887" w:rsidRPr="000F6C99" w14:paraId="7537683C" w14:textId="2B7328E0" w:rsidTr="00F96C58">
        <w:trPr>
          <w:cantSplit/>
        </w:trPr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6E38B" w14:textId="256CDE71" w:rsidR="00F75887" w:rsidRPr="00847E7E" w:rsidRDefault="00F75887" w:rsidP="00F515BC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66"/>
              <w:jc w:val="both"/>
              <w:rPr>
                <w:rFonts w:cs="Century Gothic"/>
                <w:color w:val="000000"/>
              </w:rPr>
            </w:pPr>
            <w:r w:rsidRPr="001307B5">
              <w:rPr>
                <w:rFonts w:cs="Century Gothic"/>
                <w:color w:val="000000"/>
              </w:rPr>
              <w:t>sprawdzenie funkcji bieżącej pracy systemu CCTV (nagrywanie, odtwarzanie, wyświetlanie w czasie rzeczywistym)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504414A" w14:textId="5C9E6A05" w:rsidR="00F75887" w:rsidRPr="000F6C99" w:rsidRDefault="00F75887" w:rsidP="00F515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F496CC2" w14:textId="44561AE8" w:rsidR="00F75887" w:rsidRPr="000F6C99" w:rsidRDefault="00F75887" w:rsidP="00F515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EDDFCC9" w14:textId="36530EFF" w:rsidR="00F75887" w:rsidRPr="000F6C99" w:rsidRDefault="00F75887" w:rsidP="00F515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F75887" w:rsidRPr="000F6C99" w14:paraId="4843AE6A" w14:textId="149B3F4F" w:rsidTr="00F96C58">
        <w:trPr>
          <w:cantSplit/>
        </w:trPr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6AEFE" w14:textId="5679112A" w:rsidR="00F75887" w:rsidRPr="00847E7E" w:rsidRDefault="00F75887" w:rsidP="00F515BC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66"/>
              <w:jc w:val="both"/>
              <w:rPr>
                <w:rFonts w:cs="Century Gothic"/>
                <w:color w:val="000000"/>
              </w:rPr>
            </w:pPr>
            <w:r w:rsidRPr="001307B5">
              <w:rPr>
                <w:rFonts w:cs="Century Gothic"/>
                <w:color w:val="000000"/>
              </w:rPr>
              <w:t>sprawdzenie blokady odtwarzania zapisów archiwalnych przez pracowników  spoza Pionu Bezpieczeństwa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A944760" w14:textId="7D94528B" w:rsidR="00F75887" w:rsidRPr="000F6C99" w:rsidRDefault="00F75887" w:rsidP="00F515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5830670" w14:textId="3E2F99FA" w:rsidR="00F75887" w:rsidRPr="000F6C99" w:rsidRDefault="00F75887" w:rsidP="00F515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E9AEB59" w14:textId="4332F2D9" w:rsidR="00F75887" w:rsidRPr="000F6C99" w:rsidRDefault="00F75887" w:rsidP="00F515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F75887" w:rsidRPr="000F6C99" w14:paraId="4219EED4" w14:textId="677CDD9D" w:rsidTr="00F96C58">
        <w:tc>
          <w:tcPr>
            <w:tcW w:w="9424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678706BA" w14:textId="6459E396" w:rsidR="00F75887" w:rsidRPr="00E230F9" w:rsidRDefault="00F75887" w:rsidP="00F515BC">
            <w:pPr>
              <w:pStyle w:val="Tekstpodstawowybozena"/>
              <w:spacing w:line="240" w:lineRule="auto"/>
              <w:ind w:left="0" w:right="-142"/>
              <w:jc w:val="center"/>
              <w:rPr>
                <w:rFonts w:ascii="Century Gothic" w:hAnsi="Century Gothic"/>
                <w:b/>
              </w:rPr>
            </w:pPr>
            <w:r w:rsidRPr="00633F50">
              <w:rPr>
                <w:rFonts w:ascii="Century Gothic" w:hAnsi="Century Gothic"/>
                <w:b/>
                <w:sz w:val="20"/>
              </w:rPr>
              <w:t>W zakresie stanowiska obserwacyjnego osób nadzorujących pracę systemów:</w:t>
            </w:r>
          </w:p>
        </w:tc>
      </w:tr>
      <w:tr w:rsidR="00F75887" w:rsidRPr="000F6C99" w14:paraId="07322CF4" w14:textId="2C5CE79E" w:rsidTr="00F96C58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C0C03" w14:textId="12430DBD" w:rsidR="00F75887" w:rsidRPr="00847E7E" w:rsidRDefault="00F75887" w:rsidP="00F515BC">
            <w:pPr>
              <w:pStyle w:val="Default"/>
              <w:ind w:left="68"/>
              <w:jc w:val="both"/>
              <w:rPr>
                <w:sz w:val="20"/>
                <w:szCs w:val="20"/>
              </w:rPr>
            </w:pPr>
            <w:r w:rsidRPr="001307B5">
              <w:rPr>
                <w:sz w:val="20"/>
                <w:szCs w:val="20"/>
              </w:rPr>
              <w:t>sprawdzenie poprawności działania, konfiguracja i aktualizacja oprogramowania systemowego CCTV zainstalowanego na stacjach roboczych i urządzeniach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595B67E" w14:textId="3172C821" w:rsidR="00F75887" w:rsidRPr="000F6C99" w:rsidRDefault="00F75887" w:rsidP="00F515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B86CCB9" w14:textId="1B7463DF" w:rsidR="00F75887" w:rsidRPr="000F6C99" w:rsidRDefault="00F75887" w:rsidP="00F515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D68C3F4" w14:textId="5B28193C" w:rsidR="00F75887" w:rsidRPr="000F6C99" w:rsidRDefault="00F75887" w:rsidP="00F515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F75887" w:rsidRPr="000F6C99" w14:paraId="2E1F4B96" w14:textId="5DDC463F" w:rsidTr="00F96C58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340CB" w14:textId="25ADF92F" w:rsidR="00F75887" w:rsidRPr="00613B30" w:rsidRDefault="00F75887" w:rsidP="00F515BC">
            <w:pPr>
              <w:pStyle w:val="Default"/>
              <w:ind w:left="68"/>
              <w:jc w:val="both"/>
              <w:rPr>
                <w:sz w:val="20"/>
                <w:szCs w:val="20"/>
              </w:rPr>
            </w:pPr>
            <w:r w:rsidRPr="001307B5">
              <w:rPr>
                <w:sz w:val="20"/>
                <w:szCs w:val="20"/>
              </w:rPr>
              <w:t>sprawdzenie stabilności montażu wysięgnika pod monitor – o ile występuje oraz jego ewentualna regulacja;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1096F68" w14:textId="1E3D3534" w:rsidR="00F75887" w:rsidRPr="000F6C99" w:rsidRDefault="00F75887" w:rsidP="00F515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203C371" w14:textId="2D2ECE0E" w:rsidR="00F75887" w:rsidRPr="000F6C99" w:rsidRDefault="00F75887" w:rsidP="00F515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56DBE04" w14:textId="77A3B178" w:rsidR="00F75887" w:rsidRPr="000F6C99" w:rsidRDefault="00F75887" w:rsidP="00F515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F75887" w:rsidRPr="000F6C99" w14:paraId="16568576" w14:textId="64A5D484" w:rsidTr="00F96C58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392D0" w14:textId="506520A2" w:rsidR="00F75887" w:rsidRPr="001307B5" w:rsidRDefault="00F75887" w:rsidP="00F515BC">
            <w:pPr>
              <w:pStyle w:val="Default"/>
              <w:ind w:left="68"/>
              <w:jc w:val="both"/>
              <w:rPr>
                <w:sz w:val="20"/>
                <w:szCs w:val="20"/>
              </w:rPr>
            </w:pPr>
            <w:r w:rsidRPr="001307B5">
              <w:rPr>
                <w:sz w:val="20"/>
                <w:szCs w:val="20"/>
              </w:rPr>
              <w:t xml:space="preserve">sprawdzenie stabilności, kontrastu, jasności oraz odchylenia poziomego </w:t>
            </w:r>
          </w:p>
          <w:p w14:paraId="7B43D674" w14:textId="23E586E7" w:rsidR="00F75887" w:rsidRPr="00613B30" w:rsidRDefault="00F75887" w:rsidP="00F515BC">
            <w:pPr>
              <w:pStyle w:val="Default"/>
              <w:ind w:left="68"/>
              <w:jc w:val="both"/>
              <w:rPr>
                <w:sz w:val="20"/>
                <w:szCs w:val="20"/>
              </w:rPr>
            </w:pPr>
            <w:r w:rsidRPr="001307B5">
              <w:rPr>
                <w:sz w:val="20"/>
                <w:szCs w:val="20"/>
              </w:rPr>
              <w:t>i pionowego monitorów oraz ewentualne wyregulowanie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4871660" w14:textId="37751E6A" w:rsidR="00F75887" w:rsidRPr="000F6C99" w:rsidRDefault="00F75887" w:rsidP="00F515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D725E60" w14:textId="231CA1D3" w:rsidR="00F75887" w:rsidRPr="000F6C99" w:rsidRDefault="00F75887" w:rsidP="00F515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79B92AC" w14:textId="1C78E2E9" w:rsidR="00F75887" w:rsidRPr="000F6C99" w:rsidRDefault="00F75887" w:rsidP="00F515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F75887" w:rsidRPr="000F6C99" w14:paraId="638E01E0" w14:textId="27B517B4" w:rsidTr="00F96C58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AC375" w14:textId="7140C4C6" w:rsidR="00F75887" w:rsidRPr="00613B30" w:rsidRDefault="00F75887" w:rsidP="00F515BC">
            <w:pPr>
              <w:pStyle w:val="Default"/>
              <w:ind w:left="68"/>
              <w:jc w:val="both"/>
              <w:rPr>
                <w:sz w:val="20"/>
                <w:szCs w:val="20"/>
              </w:rPr>
            </w:pPr>
            <w:r w:rsidRPr="001307B5">
              <w:rPr>
                <w:sz w:val="20"/>
                <w:szCs w:val="20"/>
              </w:rPr>
              <w:t>sprawdzenie - w dzień i w nocy - jakości obrazu przesyłanego z kamer i zobrazowanego na monitorach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F390CD6" w14:textId="5CC9C90D" w:rsidR="00F75887" w:rsidRPr="000F6C99" w:rsidRDefault="00F75887" w:rsidP="00F515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AAE4375" w14:textId="4432F1EE" w:rsidR="00F75887" w:rsidRPr="000F6C99" w:rsidRDefault="00F75887" w:rsidP="00F515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A5ED7EA" w14:textId="71781B1D" w:rsidR="00F75887" w:rsidRPr="000F6C99" w:rsidRDefault="00F75887" w:rsidP="00F515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F75887" w:rsidRPr="000F6C99" w14:paraId="6974E0DB" w14:textId="3F19A92C" w:rsidTr="00F96C58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ACE5B" w14:textId="6D0508CA" w:rsidR="00F75887" w:rsidRPr="00613B30" w:rsidRDefault="00F75887" w:rsidP="00F515BC">
            <w:pPr>
              <w:pStyle w:val="Default"/>
              <w:ind w:left="68"/>
              <w:jc w:val="both"/>
              <w:rPr>
                <w:sz w:val="20"/>
                <w:szCs w:val="20"/>
              </w:rPr>
            </w:pPr>
            <w:r w:rsidRPr="001307B5">
              <w:rPr>
                <w:sz w:val="20"/>
                <w:szCs w:val="20"/>
              </w:rPr>
              <w:t>czyszczenie obudowy i ekranu monitora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FFB6D0D" w14:textId="752F123C" w:rsidR="00F75887" w:rsidRPr="000F6C99" w:rsidRDefault="00F75887" w:rsidP="00F515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B934618" w14:textId="29DB7485" w:rsidR="00F75887" w:rsidRPr="000F6C99" w:rsidRDefault="00F75887" w:rsidP="00F515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BF4CD4E" w14:textId="6311DB5F" w:rsidR="00F75887" w:rsidRPr="000F6C99" w:rsidRDefault="00F75887" w:rsidP="00F515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F75887" w:rsidRPr="000F6C99" w14:paraId="7BACFE41" w14:textId="7D7B79B6" w:rsidTr="00F96C58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32240" w14:textId="10166AFF" w:rsidR="00F75887" w:rsidRPr="00613B30" w:rsidRDefault="00F75887" w:rsidP="00F515BC">
            <w:pPr>
              <w:pStyle w:val="Default"/>
              <w:ind w:left="68"/>
              <w:jc w:val="both"/>
              <w:rPr>
                <w:sz w:val="20"/>
                <w:szCs w:val="20"/>
              </w:rPr>
            </w:pPr>
            <w:r w:rsidRPr="001307B5">
              <w:rPr>
                <w:sz w:val="20"/>
                <w:szCs w:val="20"/>
              </w:rPr>
              <w:t xml:space="preserve">sprawdzenie stabilności połączenia klawiatury, monitora </w:t>
            </w:r>
            <w:r>
              <w:rPr>
                <w:sz w:val="20"/>
                <w:szCs w:val="20"/>
              </w:rPr>
              <w:br/>
            </w:r>
            <w:r w:rsidRPr="001307B5">
              <w:rPr>
                <w:sz w:val="20"/>
                <w:szCs w:val="20"/>
              </w:rPr>
              <w:t>i przewodów sygnałowych. W przypadku braku stabilności - doprowadzenie do prawidłowego stanu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BA5D247" w14:textId="4713758E" w:rsidR="00F75887" w:rsidRPr="000F6C99" w:rsidRDefault="00F75887" w:rsidP="00F515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380F69D" w14:textId="509195E9" w:rsidR="00F75887" w:rsidRPr="000F6C99" w:rsidRDefault="00F75887" w:rsidP="00F515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581B296" w14:textId="7C30F6DD" w:rsidR="00F75887" w:rsidRPr="000F6C99" w:rsidRDefault="00F75887" w:rsidP="00F515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F75887" w:rsidRPr="000F6C99" w14:paraId="14F5E2FF" w14:textId="6947BBB8" w:rsidTr="00F96C58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2F4AE" w14:textId="1C676E32" w:rsidR="00F75887" w:rsidRPr="00613B30" w:rsidRDefault="00F75887" w:rsidP="00F515BC">
            <w:pPr>
              <w:pStyle w:val="Default"/>
              <w:ind w:left="68"/>
              <w:jc w:val="both"/>
              <w:rPr>
                <w:sz w:val="20"/>
                <w:szCs w:val="20"/>
              </w:rPr>
            </w:pPr>
            <w:r w:rsidRPr="001307B5">
              <w:rPr>
                <w:sz w:val="20"/>
                <w:szCs w:val="20"/>
              </w:rPr>
              <w:t>sprawdzenie poprawności działania klawiatury zdalnego sterowania wyświetlaniem obrazów, próba włączenia i wyłączenia zasilania pulpitu. W przypadku braku sprawności należy wymienić dany element;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49194CC" w14:textId="46FB2564" w:rsidR="00F75887" w:rsidRPr="000F6C99" w:rsidRDefault="00F75887" w:rsidP="00F515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0062AEF" w14:textId="2BD65422" w:rsidR="00F75887" w:rsidRPr="000F6C99" w:rsidRDefault="00F75887" w:rsidP="00F515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7A9B79E" w14:textId="586657EB" w:rsidR="00F75887" w:rsidRPr="000F6C99" w:rsidRDefault="00F75887" w:rsidP="00F515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F75887" w:rsidRPr="000F6C99" w14:paraId="287FBBCB" w14:textId="0654A2A2" w:rsidTr="00F96C58">
        <w:tc>
          <w:tcPr>
            <w:tcW w:w="9424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3812136B" w14:textId="1E7840A4" w:rsidR="00F75887" w:rsidRPr="000F6C99" w:rsidRDefault="00F75887" w:rsidP="00F515BC">
            <w:pPr>
              <w:pStyle w:val="Tekstpodstawowybozena"/>
              <w:spacing w:line="240" w:lineRule="auto"/>
              <w:ind w:left="0" w:right="-142"/>
              <w:jc w:val="center"/>
              <w:rPr>
                <w:rFonts w:ascii="Century Gothic" w:hAnsi="Century Gothic"/>
                <w:b/>
                <w:sz w:val="20"/>
              </w:rPr>
            </w:pPr>
            <w:r w:rsidRPr="000F6C99">
              <w:rPr>
                <w:rFonts w:ascii="Century Gothic" w:hAnsi="Century Gothic"/>
                <w:b/>
                <w:sz w:val="20"/>
              </w:rPr>
              <w:t>System Kontroli Dostępu (SKD)</w:t>
            </w:r>
          </w:p>
        </w:tc>
      </w:tr>
      <w:tr w:rsidR="00F75887" w:rsidRPr="000F6C99" w14:paraId="79A42FC8" w14:textId="2EF61CBD" w:rsidTr="00F96C58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42CCB" w14:textId="0DA5AACB" w:rsidR="00F75887" w:rsidRPr="001307B5" w:rsidRDefault="00F75887" w:rsidP="00F515BC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66"/>
              <w:jc w:val="both"/>
              <w:rPr>
                <w:rFonts w:cs="Century Gothic"/>
                <w:color w:val="000000"/>
              </w:rPr>
            </w:pPr>
            <w:r w:rsidRPr="001307B5">
              <w:rPr>
                <w:rFonts w:cs="Century Gothic"/>
                <w:color w:val="000000"/>
              </w:rPr>
              <w:t xml:space="preserve">wizualna ocena instalacji zasilającej centralkę systemu </w:t>
            </w:r>
            <w:r>
              <w:rPr>
                <w:rFonts w:cs="Century Gothic"/>
                <w:color w:val="000000"/>
              </w:rPr>
              <w:br/>
            </w:r>
            <w:r w:rsidRPr="001307B5">
              <w:rPr>
                <w:rFonts w:cs="Century Gothic"/>
                <w:color w:val="000000"/>
              </w:rPr>
              <w:t>i poszczególnych stref dozorowych</w:t>
            </w:r>
            <w:r w:rsidRPr="001307B5">
              <w:rPr>
                <w:rFonts w:cs="Century Gothic"/>
                <w:color w:val="000000"/>
              </w:rPr>
              <w:tab/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3473D9E" w14:textId="2795DC6E" w:rsidR="00F75887" w:rsidRPr="000F6C99" w:rsidRDefault="00F75887" w:rsidP="00F515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F139004" w14:textId="3B3621A8" w:rsidR="00F75887" w:rsidRPr="000F6C99" w:rsidRDefault="00F75887" w:rsidP="00F515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C88DD73" w14:textId="26B5FEA1" w:rsidR="00F75887" w:rsidRPr="000F6C99" w:rsidRDefault="00F75887" w:rsidP="00F515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F75887" w:rsidRPr="000F6C99" w14:paraId="5F0A8D07" w14:textId="52470715" w:rsidTr="00F96C58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A15E7" w14:textId="08B098C4" w:rsidR="00F75887" w:rsidRPr="00613B30" w:rsidRDefault="00F75887" w:rsidP="00F515BC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66"/>
              <w:jc w:val="both"/>
              <w:rPr>
                <w:rFonts w:cs="Century Gothic"/>
                <w:color w:val="000000"/>
              </w:rPr>
            </w:pPr>
            <w:r w:rsidRPr="001307B5">
              <w:rPr>
                <w:rFonts w:cs="Century Gothic"/>
                <w:color w:val="000000"/>
              </w:rPr>
              <w:t>pomiar napięcia zasilania i stanu akumulatora (UPS-u) systemu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5B6F757" w14:textId="79E14CEC" w:rsidR="00F75887" w:rsidRPr="000F6C99" w:rsidRDefault="00F75887" w:rsidP="00F515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73B95D3" w14:textId="53510301" w:rsidR="00F75887" w:rsidRPr="000F6C99" w:rsidRDefault="00F75887" w:rsidP="00F515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3EFBBF5" w14:textId="65ED0E35" w:rsidR="00F75887" w:rsidRPr="000F6C99" w:rsidRDefault="00F75887" w:rsidP="00F515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F75887" w:rsidRPr="000F6C99" w14:paraId="1314EF83" w14:textId="076A6B90" w:rsidTr="00F96C58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13C61" w14:textId="005537E0" w:rsidR="00F75887" w:rsidRPr="00613B30" w:rsidRDefault="00F75887" w:rsidP="00F515BC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66"/>
              <w:jc w:val="both"/>
              <w:rPr>
                <w:rFonts w:cs="Century Gothic"/>
                <w:color w:val="000000"/>
              </w:rPr>
            </w:pPr>
            <w:r w:rsidRPr="001307B5">
              <w:rPr>
                <w:rFonts w:cs="Century Gothic"/>
                <w:color w:val="000000"/>
              </w:rPr>
              <w:t>sprawdzenie działania centrali systemu SKD i czytników kart /pilotów umożliwiających dostęp do poszczególnych stref obiektu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006323A" w14:textId="604D435F" w:rsidR="00F75887" w:rsidRPr="000F6C99" w:rsidRDefault="00F75887" w:rsidP="00F515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8C19E82" w14:textId="0F1E79CB" w:rsidR="00F75887" w:rsidRPr="000F6C99" w:rsidRDefault="00F75887" w:rsidP="00F515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6EAA6FD" w14:textId="1F33204A" w:rsidR="00F75887" w:rsidRPr="000F6C99" w:rsidRDefault="00F75887" w:rsidP="00F515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F75887" w:rsidRPr="000F6C99" w14:paraId="12D90A84" w14:textId="1EBA2DB5" w:rsidTr="00F96C58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51F87" w14:textId="43F2995C" w:rsidR="00F75887" w:rsidRPr="00613B30" w:rsidRDefault="00F75887" w:rsidP="00F515BC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66"/>
              <w:jc w:val="both"/>
              <w:rPr>
                <w:rFonts w:cs="Century Gothic"/>
                <w:color w:val="000000"/>
              </w:rPr>
            </w:pPr>
            <w:r w:rsidRPr="001307B5">
              <w:rPr>
                <w:rFonts w:cs="Century Gothic"/>
                <w:color w:val="000000"/>
              </w:rPr>
              <w:t>sprawdzenie poprawności zapisu w systemie zdarzeń uruchamiania czytników kart (pilotów) dostępu (nr strefy, data, godzina, posiadacz karty/pilota)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2073498" w14:textId="4CF232A4" w:rsidR="00F75887" w:rsidRPr="000F6C99" w:rsidRDefault="00F75887" w:rsidP="00F515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97967AF" w14:textId="028D9DB7" w:rsidR="00F75887" w:rsidRPr="000F6C99" w:rsidRDefault="00F75887" w:rsidP="00F515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18B94D1" w14:textId="0DE82AAF" w:rsidR="00F75887" w:rsidRPr="000F6C99" w:rsidRDefault="00F75887" w:rsidP="00F515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F75887" w:rsidRPr="000F6C99" w14:paraId="52192B0E" w14:textId="6B29EA03" w:rsidTr="00F96C58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535B5" w14:textId="08F21D59" w:rsidR="00F75887" w:rsidRPr="00613B30" w:rsidRDefault="00F75887" w:rsidP="00F515BC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66"/>
              <w:jc w:val="both"/>
              <w:rPr>
                <w:rFonts w:cs="Century Gothic"/>
                <w:color w:val="000000"/>
              </w:rPr>
            </w:pPr>
            <w:r w:rsidRPr="001307B5">
              <w:rPr>
                <w:rFonts w:cs="Century Gothic"/>
                <w:color w:val="000000"/>
              </w:rPr>
              <w:t xml:space="preserve">sprawdzenie działania i konserwacja bram, szlabanów, </w:t>
            </w:r>
            <w:proofErr w:type="spellStart"/>
            <w:r w:rsidRPr="001307B5">
              <w:rPr>
                <w:rFonts w:cs="Century Gothic"/>
                <w:color w:val="000000"/>
              </w:rPr>
              <w:t>tripodów</w:t>
            </w:r>
            <w:proofErr w:type="spellEnd"/>
            <w:r w:rsidRPr="001307B5">
              <w:rPr>
                <w:rFonts w:cs="Century Gothic"/>
                <w:color w:val="000000"/>
              </w:rPr>
              <w:t>, klucznic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A9A2CBB" w14:textId="4B5CA7A3" w:rsidR="00F75887" w:rsidRPr="000F6C99" w:rsidRDefault="00F75887" w:rsidP="00F515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7B2E2D2" w14:textId="3C97FCEB" w:rsidR="00F75887" w:rsidRPr="000F6C99" w:rsidRDefault="00F75887" w:rsidP="00F515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4B44072" w14:textId="2DCEA202" w:rsidR="00F75887" w:rsidRPr="000F6C99" w:rsidRDefault="00F75887" w:rsidP="00F515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F75887" w:rsidRPr="000F6C99" w14:paraId="262FCD6C" w14:textId="69F2CF48" w:rsidTr="00F96C58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5A987" w14:textId="149E8AB6" w:rsidR="00F75887" w:rsidRPr="00613B30" w:rsidRDefault="00F75887" w:rsidP="00F515BC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66"/>
              <w:jc w:val="both"/>
              <w:rPr>
                <w:rFonts w:cs="Century Gothic"/>
                <w:color w:val="000000"/>
              </w:rPr>
            </w:pPr>
            <w:r w:rsidRPr="001307B5">
              <w:rPr>
                <w:rFonts w:cs="Century Gothic"/>
                <w:color w:val="000000"/>
              </w:rPr>
              <w:t>wykonie kopii zapasowych bazy danych lub oprogramowania Systemu – po wprowadzaniu zmian jeśli system nie wykonuje czynności automatycznie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A957A08" w14:textId="213C1946" w:rsidR="00F75887" w:rsidRPr="000F6C99" w:rsidRDefault="00F75887" w:rsidP="00F515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3776483" w14:textId="19A24BE7" w:rsidR="00F75887" w:rsidRPr="000F6C99" w:rsidRDefault="00F75887" w:rsidP="00F515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657ED19" w14:textId="02469C9C" w:rsidR="00F75887" w:rsidRPr="000F6C99" w:rsidRDefault="00F75887" w:rsidP="00F515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F75887" w:rsidRPr="000F6C99" w14:paraId="707375C2" w14:textId="2A293924" w:rsidTr="00F96C58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86D19" w14:textId="53046D99" w:rsidR="00F75887" w:rsidRPr="00613B30" w:rsidRDefault="00F75887" w:rsidP="00F515BC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66"/>
              <w:jc w:val="both"/>
              <w:rPr>
                <w:rFonts w:cs="Century Gothic"/>
                <w:color w:val="000000"/>
              </w:rPr>
            </w:pPr>
            <w:r w:rsidRPr="001307B5">
              <w:rPr>
                <w:rFonts w:cs="Century Gothic"/>
                <w:color w:val="000000"/>
              </w:rPr>
              <w:t>sprawdzenie poprawności działania, konfiguracja i aktualizacja oprogramowania systemowego SKD zainstalowanego na stacjach roboczych i urządzeniach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9AE08C8" w14:textId="6BED64B1" w:rsidR="00F75887" w:rsidRPr="000F6C99" w:rsidRDefault="00F75887" w:rsidP="00F515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493E368" w14:textId="0D3CB98A" w:rsidR="00F75887" w:rsidRPr="000F6C99" w:rsidRDefault="00F75887" w:rsidP="00F515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887E545" w14:textId="6DA69183" w:rsidR="00F75887" w:rsidRPr="000F6C99" w:rsidRDefault="00F75887" w:rsidP="00F515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F75887" w:rsidRPr="000F6C99" w14:paraId="463E10F7" w14:textId="4999F242" w:rsidTr="00F96C58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990AF" w14:textId="326C7E9A" w:rsidR="00F75887" w:rsidRDefault="00F75887" w:rsidP="00F515BC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66"/>
              <w:jc w:val="both"/>
              <w:rPr>
                <w:rFonts w:cs="Century Gothic"/>
                <w:color w:val="000000"/>
              </w:rPr>
            </w:pPr>
            <w:r w:rsidRPr="001307B5">
              <w:rPr>
                <w:rFonts w:cs="Century Gothic"/>
                <w:color w:val="000000"/>
              </w:rPr>
              <w:t>sprawdzenie zadziałania przycisku ewakuacyjnego</w:t>
            </w:r>
          </w:p>
          <w:p w14:paraId="0AB05122" w14:textId="0741A6C0" w:rsidR="00F75887" w:rsidRDefault="00F75887" w:rsidP="00F515BC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66"/>
              <w:jc w:val="both"/>
              <w:rPr>
                <w:rFonts w:cs="Century Gothic"/>
                <w:color w:val="000000"/>
              </w:rPr>
            </w:pPr>
          </w:p>
          <w:p w14:paraId="29254ABD" w14:textId="7CA6CE31" w:rsidR="00F75887" w:rsidRPr="00613B30" w:rsidRDefault="00F75887" w:rsidP="00F515BC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66"/>
              <w:jc w:val="both"/>
              <w:rPr>
                <w:rFonts w:cs="Century Gothic"/>
                <w:color w:val="00000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6B0EFC8" w14:textId="264121B7" w:rsidR="00F75887" w:rsidRPr="000F6C99" w:rsidRDefault="00F75887" w:rsidP="00F515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CEB8B33" w14:textId="2BB74352" w:rsidR="00F75887" w:rsidRPr="000F6C99" w:rsidRDefault="00F75887" w:rsidP="00F515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347D834" w14:textId="309E7276" w:rsidR="00F75887" w:rsidRPr="000F6C99" w:rsidRDefault="00F75887" w:rsidP="00F515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F75887" w:rsidRPr="000F6C99" w14:paraId="4D2539DD" w14:textId="629E2ADD" w:rsidTr="00F96C58">
        <w:tc>
          <w:tcPr>
            <w:tcW w:w="9424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561DB7E9" w14:textId="48BF0135" w:rsidR="00F75887" w:rsidRPr="000F6C99" w:rsidRDefault="00F75887" w:rsidP="00F515BC">
            <w:pPr>
              <w:spacing w:after="0" w:line="240" w:lineRule="auto"/>
              <w:jc w:val="center"/>
              <w:rPr>
                <w:b/>
                <w:color w:val="000000"/>
              </w:rPr>
            </w:pPr>
            <w:r w:rsidRPr="000F6C99">
              <w:rPr>
                <w:rFonts w:eastAsia="Batang" w:cs="Arial"/>
                <w:b/>
                <w:color w:val="000000"/>
                <w:lang w:eastAsia="ko-KR"/>
              </w:rPr>
              <w:t xml:space="preserve">System </w:t>
            </w:r>
            <w:r>
              <w:rPr>
                <w:rFonts w:eastAsia="Batang" w:cs="Arial"/>
                <w:b/>
                <w:color w:val="000000"/>
                <w:lang w:eastAsia="ko-KR"/>
              </w:rPr>
              <w:t>Ochrony</w:t>
            </w:r>
            <w:r w:rsidRPr="000F6C99">
              <w:rPr>
                <w:rFonts w:eastAsia="Batang" w:cs="Arial"/>
                <w:b/>
                <w:color w:val="000000"/>
                <w:lang w:eastAsia="ko-KR"/>
              </w:rPr>
              <w:t xml:space="preserve"> O</w:t>
            </w:r>
            <w:r>
              <w:rPr>
                <w:rFonts w:eastAsia="Batang" w:cs="Arial"/>
                <w:b/>
                <w:color w:val="000000"/>
                <w:lang w:eastAsia="ko-KR"/>
              </w:rPr>
              <w:t>bwodowej</w:t>
            </w:r>
          </w:p>
        </w:tc>
      </w:tr>
      <w:tr w:rsidR="00F75887" w:rsidRPr="000F6C99" w14:paraId="0FC930D2" w14:textId="7C8CDD87" w:rsidTr="00F96C58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9B36C" w14:textId="78665B91" w:rsidR="00F75887" w:rsidRPr="00613B30" w:rsidRDefault="00F75887" w:rsidP="00F515BC">
            <w:pPr>
              <w:pStyle w:val="Default"/>
              <w:ind w:left="68"/>
              <w:jc w:val="both"/>
              <w:rPr>
                <w:sz w:val="20"/>
                <w:szCs w:val="20"/>
              </w:rPr>
            </w:pPr>
            <w:r w:rsidRPr="001307B5">
              <w:rPr>
                <w:sz w:val="20"/>
                <w:szCs w:val="20"/>
              </w:rPr>
              <w:t>sprawdzenie centrali alarmowej zgodnie z zaleceniami producenta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2D4EB6F" w14:textId="09D3D2F3" w:rsidR="00F75887" w:rsidRPr="000F6C99" w:rsidRDefault="00F75887" w:rsidP="00F515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D58D9D1" w14:textId="1E505EC4" w:rsidR="00F75887" w:rsidRPr="000F6C99" w:rsidRDefault="00F75887" w:rsidP="00F515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4A8EE41" w14:textId="0C50384F" w:rsidR="00F75887" w:rsidRPr="000F6C99" w:rsidRDefault="00F75887" w:rsidP="00F515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F75887" w:rsidRPr="000F6C99" w14:paraId="3C62CC9B" w14:textId="5BB42510" w:rsidTr="00F96C58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2AFD9" w14:textId="0EF2B5FD" w:rsidR="00F75887" w:rsidRPr="00613B30" w:rsidRDefault="00F75887" w:rsidP="00F515BC">
            <w:pPr>
              <w:pStyle w:val="Default"/>
              <w:ind w:left="68"/>
              <w:jc w:val="both"/>
              <w:rPr>
                <w:sz w:val="20"/>
                <w:szCs w:val="20"/>
              </w:rPr>
            </w:pPr>
            <w:r w:rsidRPr="001307B5">
              <w:rPr>
                <w:sz w:val="20"/>
                <w:szCs w:val="20"/>
              </w:rPr>
              <w:t>sprawdzenie zgodności przyporządkowania linii dozorowych z opisem systemu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900DD37" w14:textId="103C61E9" w:rsidR="00F75887" w:rsidRPr="000F6C99" w:rsidRDefault="00F75887" w:rsidP="00F515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1336876" w14:textId="7784E78E" w:rsidR="00F75887" w:rsidRPr="000F6C99" w:rsidRDefault="00F75887" w:rsidP="00F515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C3B5CC4" w14:textId="40B43077" w:rsidR="00F75887" w:rsidRPr="000F6C99" w:rsidRDefault="00F75887" w:rsidP="00F515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F75887" w:rsidRPr="000F6C99" w14:paraId="07E7AA29" w14:textId="6C7EBD5C" w:rsidTr="00F96C58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02476" w14:textId="4FA05342" w:rsidR="00F75887" w:rsidRPr="00613B30" w:rsidRDefault="00F75887" w:rsidP="00F515BC">
            <w:pPr>
              <w:pStyle w:val="Default"/>
              <w:ind w:left="68"/>
              <w:jc w:val="both"/>
              <w:rPr>
                <w:sz w:val="20"/>
                <w:szCs w:val="20"/>
              </w:rPr>
            </w:pPr>
            <w:r w:rsidRPr="001307B5">
              <w:rPr>
                <w:sz w:val="20"/>
                <w:szCs w:val="20"/>
              </w:rPr>
              <w:t>sprawdzenie działania i kalibracja elementów systemu ochrony obwodowej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E9387A6" w14:textId="54A6F72C" w:rsidR="00F75887" w:rsidRPr="000F6C99" w:rsidRDefault="00F75887" w:rsidP="00F515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CC7E1C4" w14:textId="246537EA" w:rsidR="00F75887" w:rsidRPr="000F6C99" w:rsidRDefault="00F75887" w:rsidP="00F515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B2CFCB5" w14:textId="5A1ED92F" w:rsidR="00F75887" w:rsidRPr="000F6C99" w:rsidRDefault="00F75887" w:rsidP="00F515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F75887" w:rsidRPr="000F6C99" w14:paraId="23AEA470" w14:textId="678DD733" w:rsidTr="00F96C58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7AADA" w14:textId="2CD34E93" w:rsidR="00F75887" w:rsidRPr="00613B30" w:rsidRDefault="00F75887" w:rsidP="00F515BC">
            <w:pPr>
              <w:pStyle w:val="Default"/>
              <w:ind w:left="68"/>
              <w:jc w:val="both"/>
              <w:rPr>
                <w:sz w:val="20"/>
                <w:szCs w:val="20"/>
              </w:rPr>
            </w:pPr>
            <w:r w:rsidRPr="001307B5">
              <w:rPr>
                <w:sz w:val="20"/>
                <w:szCs w:val="20"/>
              </w:rPr>
              <w:t>sprawdzenie stabilności zamocowania elementów systemu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2E263BB" w14:textId="417A167F" w:rsidR="00F75887" w:rsidRPr="000F6C99" w:rsidRDefault="00F75887" w:rsidP="00F515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218E469" w14:textId="03BDEFB7" w:rsidR="00F75887" w:rsidRPr="000F6C99" w:rsidRDefault="00F75887" w:rsidP="00F515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FFF6411" w14:textId="28A1F056" w:rsidR="00F75887" w:rsidRPr="000F6C99" w:rsidRDefault="00F75887" w:rsidP="00F515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F75887" w:rsidRPr="000F6C99" w14:paraId="24AC3F8C" w14:textId="1D8E1233" w:rsidTr="00F96C58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7225E" w14:textId="6FA66B49" w:rsidR="00F75887" w:rsidRPr="00613B30" w:rsidRDefault="00F75887" w:rsidP="00F515BC">
            <w:pPr>
              <w:pStyle w:val="Default"/>
              <w:ind w:left="68"/>
              <w:jc w:val="both"/>
              <w:rPr>
                <w:sz w:val="20"/>
                <w:szCs w:val="20"/>
              </w:rPr>
            </w:pPr>
            <w:r w:rsidRPr="001307B5">
              <w:rPr>
                <w:sz w:val="20"/>
                <w:szCs w:val="20"/>
              </w:rPr>
              <w:t>sprawdzenie działania urządzeń transmisji alarmu do systemu SCADA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71E6D81" w14:textId="5E6EC9CD" w:rsidR="00F75887" w:rsidRPr="00466CCE" w:rsidRDefault="00F75887" w:rsidP="00F515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55BC35B" w14:textId="5B40A818" w:rsidR="00F75887" w:rsidRPr="000F6C99" w:rsidRDefault="00F75887" w:rsidP="00F515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C625D90" w14:textId="5A7D8CC4" w:rsidR="00F75887" w:rsidRPr="000F6C99" w:rsidRDefault="00F75887" w:rsidP="00F515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F75887" w:rsidRPr="000F6C99" w14:paraId="47D43765" w14:textId="5F013A8B" w:rsidTr="00F96C58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E965A" w14:textId="7BAD79A9" w:rsidR="00F75887" w:rsidRPr="00613B30" w:rsidRDefault="00F75887" w:rsidP="00F515BC">
            <w:pPr>
              <w:pStyle w:val="Default"/>
              <w:ind w:left="68"/>
              <w:jc w:val="both"/>
              <w:rPr>
                <w:sz w:val="20"/>
                <w:szCs w:val="20"/>
              </w:rPr>
            </w:pPr>
            <w:r w:rsidRPr="001307B5">
              <w:rPr>
                <w:sz w:val="20"/>
                <w:szCs w:val="20"/>
              </w:rPr>
              <w:t>sprawdzenie czy są przekazywane i rejestrowane w centrali systemu wszystkie zaistniałe zdarzenia (sprawdzenie historii zdarzeń alarmowych)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DAAF93F" w14:textId="4921552F" w:rsidR="00F75887" w:rsidRPr="000F6C99" w:rsidRDefault="00F75887" w:rsidP="00F515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328DE25" w14:textId="1ECDD19B" w:rsidR="00F75887" w:rsidRPr="000F6C99" w:rsidRDefault="00F75887" w:rsidP="00F515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1DF1FCF" w14:textId="58EEDF81" w:rsidR="00F75887" w:rsidRPr="000F6C99" w:rsidRDefault="00F75887" w:rsidP="00F515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F75887" w:rsidRPr="000F6C99" w14:paraId="6C634C98" w14:textId="4A998219" w:rsidTr="00F96C58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DE673" w14:textId="0C90CC0C" w:rsidR="00F75887" w:rsidRPr="00613B30" w:rsidRDefault="00F75887" w:rsidP="00F515BC">
            <w:pPr>
              <w:pStyle w:val="Default"/>
              <w:ind w:left="68"/>
              <w:jc w:val="both"/>
              <w:rPr>
                <w:sz w:val="20"/>
                <w:szCs w:val="20"/>
              </w:rPr>
            </w:pPr>
            <w:r w:rsidRPr="001307B5">
              <w:rPr>
                <w:sz w:val="20"/>
                <w:szCs w:val="20"/>
              </w:rPr>
              <w:t>sprawdzenie poprawności działania systemu na zasilaniu podstawowym i rezerwowym, w tym pomiar napięcia zasilania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45E8B91" w14:textId="29F09432" w:rsidR="00F75887" w:rsidRPr="000F6C99" w:rsidRDefault="00F75887" w:rsidP="00F515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A1CFF96" w14:textId="0D71FF9C" w:rsidR="00F75887" w:rsidRPr="000F6C99" w:rsidRDefault="00F75887" w:rsidP="00F515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585E307" w14:textId="6967B50C" w:rsidR="00F75887" w:rsidRPr="000F6C99" w:rsidRDefault="00F75887" w:rsidP="00F515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F75887" w:rsidRPr="000F6C99" w14:paraId="35A77618" w14:textId="744003AC" w:rsidTr="00F96C58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E673E" w14:textId="4C42B9AA" w:rsidR="00F75887" w:rsidRPr="00613B30" w:rsidRDefault="00F75887" w:rsidP="00F515BC">
            <w:pPr>
              <w:pStyle w:val="Default"/>
              <w:ind w:left="68"/>
              <w:jc w:val="both"/>
              <w:rPr>
                <w:sz w:val="20"/>
                <w:szCs w:val="20"/>
              </w:rPr>
            </w:pPr>
            <w:r w:rsidRPr="001307B5">
              <w:rPr>
                <w:sz w:val="20"/>
                <w:szCs w:val="20"/>
              </w:rPr>
              <w:t>sprawdzenie, czy po zaniku napięcia sieciowego następuje automatyczne przełączenie na zasilanie rezerwowe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44B9175" w14:textId="36D99064" w:rsidR="00F75887" w:rsidRPr="000F6C99" w:rsidRDefault="00F75887" w:rsidP="00F515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21830D6" w14:textId="538519CE" w:rsidR="00F75887" w:rsidRPr="000F6C99" w:rsidRDefault="00F75887" w:rsidP="00F515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5165AD5" w14:textId="343BC6A2" w:rsidR="00F75887" w:rsidRPr="000F6C99" w:rsidRDefault="00F75887" w:rsidP="00F515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F75887" w:rsidRPr="000F6C99" w14:paraId="63915C08" w14:textId="0E38988B" w:rsidTr="00F96C58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A52F4" w14:textId="29FB9F1F" w:rsidR="00F75887" w:rsidRPr="00613B30" w:rsidRDefault="00F75887" w:rsidP="00F515BC">
            <w:pPr>
              <w:pStyle w:val="Default"/>
              <w:ind w:left="68"/>
              <w:jc w:val="both"/>
              <w:rPr>
                <w:sz w:val="20"/>
                <w:szCs w:val="20"/>
              </w:rPr>
            </w:pPr>
            <w:r w:rsidRPr="001307B5">
              <w:rPr>
                <w:sz w:val="20"/>
                <w:szCs w:val="20"/>
              </w:rPr>
              <w:t>sprawdzenie ciągłości przewodów pomiędzy urządzeniami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DFD4B7C" w14:textId="35144300" w:rsidR="00F75887" w:rsidRPr="000F6C99" w:rsidRDefault="00F75887" w:rsidP="00F515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9459CCD" w14:textId="655B2F90" w:rsidR="00F75887" w:rsidRPr="000F6C99" w:rsidRDefault="00F75887" w:rsidP="00F515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E9D4CA0" w14:textId="763C9BF9" w:rsidR="00F75887" w:rsidRPr="000F6C99" w:rsidRDefault="00F75887" w:rsidP="00F515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F75887" w:rsidRPr="000F6C99" w14:paraId="6FDA7B8F" w14:textId="032DA115" w:rsidTr="00F96C58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48ACD" w14:textId="4E1F61F4" w:rsidR="00F75887" w:rsidRPr="00613B30" w:rsidRDefault="00F75887" w:rsidP="00F515BC">
            <w:pPr>
              <w:pStyle w:val="Default"/>
              <w:ind w:left="68"/>
              <w:jc w:val="both"/>
              <w:rPr>
                <w:sz w:val="20"/>
                <w:szCs w:val="20"/>
              </w:rPr>
            </w:pPr>
            <w:r w:rsidRPr="001307B5">
              <w:rPr>
                <w:sz w:val="20"/>
                <w:szCs w:val="20"/>
              </w:rPr>
              <w:t>sprawdzenie stanu akumulatorów, pomiar rozładowania baterii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9CDC9E5" w14:textId="24FD9EA4" w:rsidR="00F75887" w:rsidRPr="000F6C99" w:rsidRDefault="00F75887" w:rsidP="00F515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6C70D7D" w14:textId="30BBBA9E" w:rsidR="00F75887" w:rsidRPr="000F6C99" w:rsidRDefault="00F75887" w:rsidP="00F515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D5D5033" w14:textId="2CF30C5A" w:rsidR="00F75887" w:rsidRPr="000F6C99" w:rsidRDefault="00F75887" w:rsidP="00F515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F75887" w:rsidRPr="000F6C99" w14:paraId="14314075" w14:textId="35865519" w:rsidTr="00F96C58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2FE48" w14:textId="14A57EEC" w:rsidR="00F75887" w:rsidRPr="00613B30" w:rsidRDefault="00F75887" w:rsidP="00F515BC">
            <w:pPr>
              <w:pStyle w:val="Default"/>
              <w:ind w:left="68"/>
              <w:jc w:val="both"/>
              <w:rPr>
                <w:sz w:val="20"/>
                <w:szCs w:val="20"/>
              </w:rPr>
            </w:pPr>
            <w:r w:rsidRPr="001307B5">
              <w:rPr>
                <w:sz w:val="20"/>
                <w:szCs w:val="20"/>
              </w:rPr>
              <w:t>pobudzenie każdego czujnika i sprawdzenie czy pobudzenie wywołało alarm w sprawdzanej strefie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2A1E832" w14:textId="2C02D807" w:rsidR="00F75887" w:rsidRPr="000F6C99" w:rsidRDefault="00F75887" w:rsidP="00F515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855B06A" w14:textId="042646E5" w:rsidR="00F75887" w:rsidRPr="000F6C99" w:rsidRDefault="00F75887" w:rsidP="00F515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A5D9BDE" w14:textId="4B7A7FD1" w:rsidR="00F75887" w:rsidRPr="000F6C99" w:rsidRDefault="00F75887" w:rsidP="00F515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F75887" w:rsidRPr="000F6C99" w14:paraId="0B6BEAD5" w14:textId="76AD4605" w:rsidTr="00F96C58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293CF" w14:textId="0A6F29B2" w:rsidR="00F75887" w:rsidRPr="00613B30" w:rsidRDefault="00F75887" w:rsidP="00F515BC">
            <w:pPr>
              <w:pStyle w:val="Default"/>
              <w:ind w:left="68"/>
              <w:jc w:val="both"/>
              <w:rPr>
                <w:sz w:val="20"/>
                <w:szCs w:val="20"/>
              </w:rPr>
            </w:pPr>
            <w:r w:rsidRPr="001307B5">
              <w:rPr>
                <w:sz w:val="20"/>
                <w:szCs w:val="20"/>
              </w:rPr>
              <w:t>wykonie kopii zapasowych bazy danych lub oprogramowania Systemu – po wprowadzaniu zmian jeśli system nie wykonuje czynności automatycznie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C6D34BA" w14:textId="659F472A" w:rsidR="00F75887" w:rsidRPr="000F6C99" w:rsidRDefault="00F75887" w:rsidP="00F515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48CBD2E" w14:textId="2A79FB41" w:rsidR="00F75887" w:rsidRPr="000F6C99" w:rsidRDefault="00F75887" w:rsidP="00F515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642600F" w14:textId="24A8B179" w:rsidR="00F75887" w:rsidRPr="000F6C99" w:rsidRDefault="00F75887" w:rsidP="00F515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F75887" w:rsidRPr="000F6C99" w14:paraId="6097A591" w14:textId="2FCE4607" w:rsidTr="00F96C58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C9684" w14:textId="4EA8032A" w:rsidR="00F75887" w:rsidRPr="00613B30" w:rsidRDefault="00F75887" w:rsidP="00F515BC">
            <w:pPr>
              <w:pStyle w:val="Default"/>
              <w:ind w:left="68"/>
              <w:jc w:val="both"/>
              <w:rPr>
                <w:sz w:val="20"/>
                <w:szCs w:val="20"/>
              </w:rPr>
            </w:pPr>
            <w:r w:rsidRPr="001307B5">
              <w:rPr>
                <w:sz w:val="20"/>
                <w:szCs w:val="20"/>
              </w:rPr>
              <w:t>sprawdzenie poprawności działania, konfiguracja i aktualizacja oprogramowania systemowego SOO zainstalowanego na stacjach roboczych i urządzeniach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1C71514" w14:textId="1E8E5008" w:rsidR="00F75887" w:rsidRPr="000F6C99" w:rsidRDefault="00F75887" w:rsidP="00F515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8072E9" w14:textId="54A0FA5A" w:rsidR="00F75887" w:rsidRPr="000F6C99" w:rsidRDefault="00F75887" w:rsidP="00F515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3C53BE6" w14:textId="3EB1386B" w:rsidR="00F75887" w:rsidRPr="000F6C99" w:rsidRDefault="00F75887" w:rsidP="00F515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F75887" w:rsidRPr="000F6C99" w14:paraId="03E81852" w14:textId="4BF08000" w:rsidTr="00F96C58">
        <w:tc>
          <w:tcPr>
            <w:tcW w:w="9424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34B7A2AA" w14:textId="4117DFC6" w:rsidR="00F75887" w:rsidRPr="000F6C99" w:rsidRDefault="00F75887" w:rsidP="00F515BC">
            <w:pPr>
              <w:spacing w:after="0" w:line="240" w:lineRule="auto"/>
              <w:jc w:val="center"/>
              <w:rPr>
                <w:b/>
                <w:color w:val="000000"/>
              </w:rPr>
            </w:pPr>
            <w:r>
              <w:rPr>
                <w:rFonts w:eastAsia="Batang"/>
                <w:b/>
                <w:lang w:eastAsia="ko-KR"/>
              </w:rPr>
              <w:t>Instalacja depozytorów</w:t>
            </w:r>
          </w:p>
        </w:tc>
      </w:tr>
      <w:tr w:rsidR="00F75887" w:rsidRPr="000F6C99" w14:paraId="709F97FB" w14:textId="4F4DA169" w:rsidTr="00F96C58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9BCFB" w14:textId="0875FB59" w:rsidR="00F75887" w:rsidRPr="00F7035B" w:rsidRDefault="00F75887" w:rsidP="00F515BC">
            <w:pPr>
              <w:pStyle w:val="LITlitera"/>
              <w:spacing w:line="240" w:lineRule="auto"/>
              <w:ind w:left="0" w:firstLine="0"/>
              <w:rPr>
                <w:rFonts w:ascii="Century Gothic" w:hAnsi="Century Gothic"/>
                <w:sz w:val="20"/>
              </w:rPr>
            </w:pPr>
            <w:r w:rsidRPr="00F7035B">
              <w:rPr>
                <w:rFonts w:ascii="Century Gothic" w:hAnsi="Century Gothic"/>
                <w:sz w:val="20"/>
              </w:rPr>
              <w:t>sprawdzanie instalacji, rozmieszczania, zamocowania całego wyposażenia i urządzeń depozytora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CD3D60D" w14:textId="313827BA" w:rsidR="00F75887" w:rsidRPr="000F6C99" w:rsidRDefault="00F75887" w:rsidP="00F515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5C7AE13" w14:textId="5258CC5B" w:rsidR="00F75887" w:rsidRPr="000F6C99" w:rsidRDefault="00F75887" w:rsidP="00F515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86E0AC2" w14:textId="33A4AB55" w:rsidR="00F75887" w:rsidRPr="000F6C99" w:rsidRDefault="00F75887" w:rsidP="00F515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F75887" w:rsidRPr="000F6C99" w14:paraId="18783934" w14:textId="43CB0A08" w:rsidTr="00F96C58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65A6A" w14:textId="0188A166" w:rsidR="00F75887" w:rsidRPr="00F7035B" w:rsidRDefault="00F75887" w:rsidP="00F515BC">
            <w:pPr>
              <w:pStyle w:val="Default"/>
              <w:ind w:left="68"/>
              <w:jc w:val="both"/>
              <w:rPr>
                <w:sz w:val="20"/>
                <w:szCs w:val="20"/>
              </w:rPr>
            </w:pPr>
            <w:r w:rsidRPr="00F7035B">
              <w:rPr>
                <w:sz w:val="20"/>
                <w:szCs w:val="20"/>
              </w:rPr>
              <w:t>sprawdzenie prawidłowego działania poszczególnych elementów systemu, w tym poprawności działania wszystkich cylindrów oraz czytników w panelach kluczy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4177371" w14:textId="71A474A8" w:rsidR="00F75887" w:rsidRPr="000F6C99" w:rsidRDefault="00F75887" w:rsidP="00F515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2B49535" w14:textId="4D1C507C" w:rsidR="00F75887" w:rsidRPr="000F6C99" w:rsidRDefault="00F75887" w:rsidP="00F515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4CD0652" w14:textId="52488960" w:rsidR="00F75887" w:rsidRPr="000F6C99" w:rsidRDefault="00F75887" w:rsidP="00F515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F75887" w:rsidRPr="000F6C99" w14:paraId="0AEC4F60" w14:textId="521D3443" w:rsidTr="00F96C58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74952" w14:textId="1B8DEA6C" w:rsidR="00F75887" w:rsidRPr="00F7035B" w:rsidRDefault="00F75887" w:rsidP="00F515BC">
            <w:pPr>
              <w:pStyle w:val="Default"/>
              <w:ind w:left="68"/>
              <w:jc w:val="both"/>
              <w:rPr>
                <w:sz w:val="20"/>
                <w:szCs w:val="20"/>
              </w:rPr>
            </w:pPr>
            <w:r w:rsidRPr="00F7035B">
              <w:rPr>
                <w:sz w:val="20"/>
                <w:szCs w:val="20"/>
              </w:rPr>
              <w:t>sprawdzanie zgodności z wymaganiami wszystkich połączeń elektrycznych i mechanicznych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F04A8ED" w14:textId="2E6702AF" w:rsidR="00F75887" w:rsidRPr="000F6C99" w:rsidRDefault="00F75887" w:rsidP="00F515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0D179A4" w14:textId="40DEB80F" w:rsidR="00F75887" w:rsidRPr="000F6C99" w:rsidRDefault="00F75887" w:rsidP="00F515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F3477FF" w14:textId="3B47F20A" w:rsidR="00F75887" w:rsidRPr="000F6C99" w:rsidRDefault="00F75887" w:rsidP="00F515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F75887" w:rsidRPr="000F6C99" w14:paraId="7D3D0415" w14:textId="57E98FB5" w:rsidTr="00F96C58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DD245" w14:textId="2C0FE413" w:rsidR="00F75887" w:rsidRPr="00F7035B" w:rsidRDefault="00F75887" w:rsidP="00F515BC">
            <w:pPr>
              <w:pStyle w:val="Default"/>
              <w:ind w:left="68"/>
              <w:jc w:val="both"/>
              <w:rPr>
                <w:sz w:val="20"/>
                <w:szCs w:val="20"/>
              </w:rPr>
            </w:pPr>
            <w:r w:rsidRPr="00F7035B">
              <w:rPr>
                <w:sz w:val="20"/>
                <w:szCs w:val="20"/>
              </w:rPr>
              <w:t>sprawdzenie sprawności zasilaczy i akumulatorów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56863F9" w14:textId="78AD7BCC" w:rsidR="00F75887" w:rsidRPr="000F6C99" w:rsidRDefault="00F75887" w:rsidP="00F515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0D04F87" w14:textId="32734B94" w:rsidR="00F75887" w:rsidRPr="000F6C99" w:rsidRDefault="00F75887" w:rsidP="00F515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287C27E" w14:textId="0C273A05" w:rsidR="00F75887" w:rsidRPr="000F6C99" w:rsidRDefault="00F75887" w:rsidP="00F515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F75887" w:rsidRPr="000F6C99" w14:paraId="235D7266" w14:textId="5629520A" w:rsidTr="00F96C58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28F31" w14:textId="0DC71291" w:rsidR="00F75887" w:rsidRPr="00F7035B" w:rsidRDefault="00F75887" w:rsidP="00F515BC">
            <w:pPr>
              <w:pStyle w:val="Default"/>
              <w:ind w:left="68"/>
              <w:jc w:val="both"/>
              <w:rPr>
                <w:sz w:val="20"/>
                <w:szCs w:val="20"/>
              </w:rPr>
            </w:pPr>
            <w:r w:rsidRPr="00F7035B">
              <w:rPr>
                <w:sz w:val="20"/>
                <w:szCs w:val="20"/>
              </w:rPr>
              <w:t xml:space="preserve">sprawdzenie prawidłowego działania urządzeń zamontowanych na </w:t>
            </w:r>
            <w:proofErr w:type="spellStart"/>
            <w:r w:rsidRPr="00F7035B">
              <w:rPr>
                <w:sz w:val="20"/>
                <w:szCs w:val="20"/>
              </w:rPr>
              <w:t>backplane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0CC247E" w14:textId="291FFA40" w:rsidR="00F75887" w:rsidRPr="000F6C99" w:rsidRDefault="00F75887" w:rsidP="00F515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2A0B983" w14:textId="4AD03E38" w:rsidR="00F75887" w:rsidRPr="000F6C99" w:rsidRDefault="00F75887" w:rsidP="00F515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AF991DD" w14:textId="31EFC36F" w:rsidR="00F75887" w:rsidRPr="000F6C99" w:rsidRDefault="00F75887" w:rsidP="00F515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F75887" w:rsidRPr="000F6C99" w14:paraId="45A543D7" w14:textId="20090508" w:rsidTr="00F96C58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A85DA" w14:textId="66E2A67D" w:rsidR="00F75887" w:rsidRPr="00F7035B" w:rsidRDefault="00F75887" w:rsidP="00F515BC">
            <w:pPr>
              <w:pStyle w:val="Default"/>
              <w:ind w:left="68"/>
              <w:jc w:val="both"/>
              <w:rPr>
                <w:sz w:val="20"/>
                <w:szCs w:val="20"/>
              </w:rPr>
            </w:pPr>
            <w:r w:rsidRPr="00F7035B">
              <w:rPr>
                <w:sz w:val="20"/>
                <w:szCs w:val="20"/>
              </w:rPr>
              <w:t>sprawdzenie poprawności działania oprogramowania terminala sterującego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FEDCB04" w14:textId="2019F862" w:rsidR="00F75887" w:rsidRPr="000F6C99" w:rsidRDefault="00F75887" w:rsidP="00F515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0925BF5" w14:textId="1F5A7B74" w:rsidR="00F75887" w:rsidRPr="000F6C99" w:rsidRDefault="00F75887" w:rsidP="00F515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9DE7116" w14:textId="6D3EDF4A" w:rsidR="00F75887" w:rsidRPr="000F6C99" w:rsidRDefault="00F75887" w:rsidP="00F515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F75887" w:rsidRPr="000F6C99" w14:paraId="7D13C3F4" w14:textId="3E5C0ECE" w:rsidTr="00F96C58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869B1" w14:textId="0E61CA9E" w:rsidR="00F75887" w:rsidRPr="00F7035B" w:rsidRDefault="00F75887" w:rsidP="00F515BC">
            <w:pPr>
              <w:pStyle w:val="Default"/>
              <w:ind w:left="68"/>
              <w:jc w:val="both"/>
              <w:rPr>
                <w:sz w:val="20"/>
                <w:szCs w:val="20"/>
              </w:rPr>
            </w:pPr>
            <w:r w:rsidRPr="00F7035B">
              <w:rPr>
                <w:sz w:val="20"/>
                <w:szCs w:val="20"/>
              </w:rPr>
              <w:t>sprawdzenie poprawności działania każdego czytnika zbliżeniowego w terminalu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96B9C4B" w14:textId="58A6B8D5" w:rsidR="00F75887" w:rsidRPr="000F6C99" w:rsidRDefault="00F75887" w:rsidP="00F515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057BFCB" w14:textId="0F0DAE61" w:rsidR="00F75887" w:rsidRPr="000F6C99" w:rsidRDefault="00F75887" w:rsidP="00F515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1657A5C" w14:textId="1AE78167" w:rsidR="00F75887" w:rsidRPr="000F6C99" w:rsidRDefault="00F75887" w:rsidP="00F515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F75887" w:rsidRPr="000F6C99" w14:paraId="5EEBA97C" w14:textId="1DD37459" w:rsidTr="00F96C58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1721B" w14:textId="5593D8EA" w:rsidR="00F75887" w:rsidRPr="00F7035B" w:rsidRDefault="00F75887" w:rsidP="00F515BC">
            <w:pPr>
              <w:pStyle w:val="Default"/>
              <w:ind w:left="68"/>
              <w:jc w:val="both"/>
              <w:rPr>
                <w:sz w:val="20"/>
                <w:szCs w:val="20"/>
              </w:rPr>
            </w:pPr>
            <w:r w:rsidRPr="00F7035B">
              <w:rPr>
                <w:sz w:val="20"/>
                <w:szCs w:val="20"/>
              </w:rPr>
              <w:t xml:space="preserve">sprawdzenie poprawności działania paneli kluczy z </w:t>
            </w:r>
            <w:proofErr w:type="spellStart"/>
            <w:r w:rsidRPr="00F7035B">
              <w:rPr>
                <w:sz w:val="20"/>
                <w:szCs w:val="20"/>
              </w:rPr>
              <w:t>backplane</w:t>
            </w:r>
            <w:proofErr w:type="spellEnd"/>
            <w:r w:rsidRPr="00F7035B">
              <w:rPr>
                <w:sz w:val="20"/>
                <w:szCs w:val="20"/>
              </w:rPr>
              <w:t>;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193696D" w14:textId="23F57B6D" w:rsidR="00F75887" w:rsidRPr="000F6C99" w:rsidRDefault="00F75887" w:rsidP="00F515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F403891" w14:textId="1B8CC616" w:rsidR="00F75887" w:rsidRPr="000F6C99" w:rsidRDefault="00F75887" w:rsidP="00F515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DC6CE78" w14:textId="02980A65" w:rsidR="00F75887" w:rsidRPr="000F6C99" w:rsidRDefault="00F75887" w:rsidP="00F515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F75887" w:rsidRPr="000F6C99" w14:paraId="297E6347" w14:textId="0733B2DA" w:rsidTr="00F96C58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1D65D" w14:textId="67A3A436" w:rsidR="00F75887" w:rsidRPr="00F7035B" w:rsidRDefault="00F75887" w:rsidP="00F515BC">
            <w:pPr>
              <w:pStyle w:val="Default"/>
              <w:ind w:left="68"/>
              <w:jc w:val="both"/>
              <w:rPr>
                <w:sz w:val="20"/>
                <w:szCs w:val="20"/>
              </w:rPr>
            </w:pPr>
            <w:r w:rsidRPr="00F7035B">
              <w:rPr>
                <w:sz w:val="20"/>
                <w:szCs w:val="20"/>
              </w:rPr>
              <w:t>prowadzenie napraw i regulacji elementów systemu depozytorów  niezbędnych do jego prawidłowego funkcjonowania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A1958DF" w14:textId="0BDFAA66" w:rsidR="00F75887" w:rsidRPr="000F6C99" w:rsidRDefault="00F75887" w:rsidP="00F515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973277E" w14:textId="1E98CB6C" w:rsidR="00F75887" w:rsidRPr="000F6C99" w:rsidRDefault="00F75887" w:rsidP="00F515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1BF0DB9" w14:textId="66C0A2D5" w:rsidR="00F75887" w:rsidRPr="000F6C99" w:rsidRDefault="00F75887" w:rsidP="00F515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</w:tbl>
    <w:p w14:paraId="70B351F0" w14:textId="58C14732" w:rsidR="00F75887" w:rsidRDefault="00F75887" w:rsidP="00F515BC">
      <w:pPr>
        <w:ind w:left="357"/>
        <w:jc w:val="both"/>
        <w:rPr>
          <w:i/>
          <w:color w:val="000000"/>
        </w:rPr>
      </w:pPr>
      <w:r w:rsidRPr="000F6C99">
        <w:rPr>
          <w:i/>
          <w:color w:val="000000"/>
        </w:rPr>
        <w:t xml:space="preserve">*- właściwe zaznaczyć </w:t>
      </w:r>
    </w:p>
    <w:p w14:paraId="2A5B5867" w14:textId="09D52CD3" w:rsidR="00F75887" w:rsidRDefault="00F75887" w:rsidP="00F515BC">
      <w:pPr>
        <w:ind w:left="357"/>
        <w:jc w:val="both"/>
        <w:rPr>
          <w:i/>
          <w:color w:val="000000"/>
        </w:rPr>
      </w:pPr>
    </w:p>
    <w:p w14:paraId="0D5B36C5" w14:textId="52253E18" w:rsidR="00F75887" w:rsidRPr="000F6C99" w:rsidRDefault="00F75887" w:rsidP="00F515BC">
      <w:pPr>
        <w:ind w:left="357"/>
        <w:jc w:val="both"/>
        <w:rPr>
          <w:i/>
          <w:color w:val="000000"/>
        </w:rPr>
      </w:pPr>
    </w:p>
    <w:p w14:paraId="7F50E4C0" w14:textId="45597EED" w:rsidR="00F75887" w:rsidRPr="000F6C99" w:rsidRDefault="00F75887" w:rsidP="00F515BC">
      <w:pPr>
        <w:pStyle w:val="Tekstpodstawowy2"/>
        <w:spacing w:before="120"/>
        <w:rPr>
          <w:rFonts w:ascii="Century Gothic" w:hAnsi="Century Gothic"/>
          <w:b/>
          <w:color w:val="000000"/>
          <w:sz w:val="20"/>
          <w:u w:val="single"/>
        </w:rPr>
      </w:pPr>
      <w:r>
        <w:rPr>
          <w:rFonts w:ascii="Century Gothic" w:hAnsi="Century Gothic"/>
          <w:b/>
          <w:color w:val="000000"/>
          <w:sz w:val="20"/>
          <w:u w:val="single"/>
        </w:rPr>
        <w:t>Uwagi, zalecenia (wnioski</w:t>
      </w:r>
      <w:r w:rsidRPr="000F6C99">
        <w:rPr>
          <w:rFonts w:ascii="Century Gothic" w:hAnsi="Century Gothic"/>
          <w:b/>
          <w:color w:val="000000"/>
          <w:sz w:val="20"/>
          <w:u w:val="single"/>
        </w:rPr>
        <w:t>):</w:t>
      </w:r>
    </w:p>
    <w:p w14:paraId="5D649B00" w14:textId="50CC8667" w:rsidR="00F75887" w:rsidRPr="009779B0" w:rsidRDefault="00F75887" w:rsidP="00F515BC">
      <w:pPr>
        <w:pStyle w:val="Tekstpodstawowy2"/>
        <w:spacing w:before="120"/>
        <w:rPr>
          <w:rFonts w:ascii="Century Gothic" w:hAnsi="Century Gothic"/>
          <w:sz w:val="20"/>
        </w:rPr>
      </w:pPr>
      <w:r w:rsidRPr="000F6C99">
        <w:rPr>
          <w:rFonts w:ascii="Century Gothic" w:hAnsi="Century Gothic"/>
          <w:color w:val="000000"/>
          <w:sz w:val="20"/>
        </w:rPr>
        <w:t>...................................................................................................................................................................................................</w:t>
      </w:r>
      <w:r>
        <w:rPr>
          <w:rFonts w:ascii="Century Gothic" w:hAnsi="Century Gothic"/>
          <w:color w:val="000000"/>
          <w:sz w:val="20"/>
        </w:rPr>
        <w:t>............</w:t>
      </w:r>
      <w:r w:rsidRPr="000F6C99">
        <w:rPr>
          <w:rFonts w:ascii="Century Gothic" w:hAnsi="Century Gothic"/>
          <w:color w:val="000000"/>
          <w:sz w:val="20"/>
        </w:rPr>
        <w:t>..........................................................................................................................................</w:t>
      </w:r>
      <w:r>
        <w:rPr>
          <w:rFonts w:ascii="Century Gothic" w:hAnsi="Century Gothic"/>
          <w:color w:val="000000"/>
          <w:sz w:val="20"/>
        </w:rPr>
        <w:t>............</w:t>
      </w:r>
      <w:r w:rsidRPr="000F6C99">
        <w:rPr>
          <w:rFonts w:ascii="Century Gothic" w:hAnsi="Century Gothic"/>
          <w:color w:val="000000"/>
          <w:sz w:val="20"/>
        </w:rPr>
        <w:t>................................................................................................................................................</w:t>
      </w:r>
      <w:r>
        <w:rPr>
          <w:rFonts w:ascii="Century Gothic" w:hAnsi="Century Gothic"/>
          <w:color w:val="000000"/>
          <w:sz w:val="20"/>
        </w:rPr>
        <w:t>............</w:t>
      </w:r>
      <w:r w:rsidRPr="000F6C99">
        <w:rPr>
          <w:rFonts w:ascii="Century Gothic" w:hAnsi="Century Gothic"/>
          <w:color w:val="000000"/>
          <w:sz w:val="20"/>
        </w:rPr>
        <w:t>........................................................................................</w:t>
      </w:r>
      <w:r>
        <w:rPr>
          <w:rFonts w:ascii="Century Gothic" w:hAnsi="Century Gothic"/>
          <w:color w:val="000000"/>
          <w:sz w:val="20"/>
        </w:rPr>
        <w:t>............</w:t>
      </w:r>
      <w:r w:rsidRPr="000F6C99">
        <w:rPr>
          <w:rFonts w:ascii="Century Gothic" w:hAnsi="Century Gothic"/>
          <w:color w:val="000000"/>
          <w:sz w:val="20"/>
        </w:rPr>
        <w:t>....................................................................................................................................................</w:t>
      </w:r>
      <w:r>
        <w:rPr>
          <w:rFonts w:ascii="Century Gothic" w:hAnsi="Century Gothic"/>
          <w:color w:val="000000"/>
          <w:sz w:val="20"/>
        </w:rPr>
        <w:t>.................……</w:t>
      </w:r>
      <w:r w:rsidRPr="000F6C99">
        <w:rPr>
          <w:rFonts w:ascii="Century Gothic" w:hAnsi="Century Gothic"/>
          <w:color w:val="000000"/>
          <w:sz w:val="20"/>
        </w:rPr>
        <w:t>...............................................................................................................................................</w:t>
      </w:r>
      <w:r>
        <w:rPr>
          <w:rFonts w:ascii="Century Gothic" w:hAnsi="Century Gothic"/>
          <w:color w:val="000000"/>
          <w:sz w:val="20"/>
        </w:rPr>
        <w:t>.........</w:t>
      </w:r>
      <w:r w:rsidRPr="000F6C99">
        <w:rPr>
          <w:rFonts w:ascii="Century Gothic" w:hAnsi="Century Gothic"/>
          <w:color w:val="000000"/>
          <w:sz w:val="20"/>
        </w:rPr>
        <w:t>..............................................................................................................................................</w:t>
      </w:r>
      <w:r>
        <w:rPr>
          <w:rFonts w:ascii="Century Gothic" w:hAnsi="Century Gothic"/>
          <w:color w:val="000000"/>
          <w:sz w:val="20"/>
        </w:rPr>
        <w:t>................</w:t>
      </w:r>
      <w:r w:rsidRPr="000F6C99">
        <w:rPr>
          <w:rFonts w:ascii="Century Gothic" w:hAnsi="Century Gothic"/>
          <w:color w:val="000000"/>
          <w:sz w:val="20"/>
        </w:rPr>
        <w:t>..................</w:t>
      </w:r>
      <w:r>
        <w:rPr>
          <w:rFonts w:ascii="Century Gothic" w:hAnsi="Century Gothic"/>
          <w:color w:val="000000"/>
          <w:sz w:val="20"/>
        </w:rPr>
        <w:t>...............................................................</w:t>
      </w:r>
    </w:p>
    <w:p w14:paraId="779B3593" w14:textId="76FAF1CE" w:rsidR="00F75887" w:rsidRPr="00A811B3" w:rsidRDefault="00F75887" w:rsidP="00F515BC">
      <w:pPr>
        <w:pStyle w:val="Tekstpodstawowy2"/>
        <w:spacing w:before="120"/>
        <w:rPr>
          <w:rFonts w:ascii="Century Gothic" w:hAnsi="Century Gothic"/>
          <w:b/>
          <w:sz w:val="20"/>
        </w:rPr>
      </w:pPr>
      <w:r w:rsidRPr="006F0A68">
        <w:rPr>
          <w:rFonts w:ascii="Century Gothic" w:hAnsi="Century Gothic"/>
          <w:b/>
          <w:sz w:val="20"/>
          <w:u w:val="single"/>
        </w:rPr>
        <w:t>Wykaz części wymienionych podczas prowadzonych prac</w:t>
      </w:r>
      <w:r w:rsidRPr="006F0A68">
        <w:rPr>
          <w:rFonts w:ascii="Century Gothic" w:hAnsi="Century Gothic"/>
          <w:b/>
          <w:sz w:val="20"/>
        </w:rPr>
        <w:t>:</w:t>
      </w:r>
    </w:p>
    <w:p w14:paraId="18633BCB" w14:textId="3BE81648" w:rsidR="00F75887" w:rsidRPr="009779B0" w:rsidRDefault="00F75887" w:rsidP="00F515BC">
      <w:pPr>
        <w:pStyle w:val="Tekstpodstawowy2"/>
        <w:spacing w:before="120"/>
        <w:rPr>
          <w:rFonts w:ascii="Century Gothic" w:hAnsi="Century Gothic"/>
          <w:sz w:val="20"/>
        </w:rPr>
      </w:pPr>
      <w:r w:rsidRPr="009779B0">
        <w:rPr>
          <w:rFonts w:ascii="Century Gothic" w:hAnsi="Century Gothic"/>
          <w:sz w:val="20"/>
        </w:rPr>
        <w:t>.......................................................................</w:t>
      </w:r>
      <w:r w:rsidRPr="000F6C99">
        <w:rPr>
          <w:rFonts w:ascii="Century Gothic" w:hAnsi="Century Gothic"/>
          <w:color w:val="000000"/>
          <w:sz w:val="20"/>
        </w:rPr>
        <w:t>...........................................................................................................................</w:t>
      </w:r>
      <w:r>
        <w:rPr>
          <w:rFonts w:ascii="Century Gothic" w:hAnsi="Century Gothic"/>
          <w:color w:val="000000"/>
          <w:sz w:val="20"/>
        </w:rPr>
        <w:t>............</w:t>
      </w:r>
      <w:r w:rsidRPr="000F6C99">
        <w:rPr>
          <w:rFonts w:ascii="Century Gothic" w:hAnsi="Century Gothic"/>
          <w:color w:val="000000"/>
          <w:sz w:val="20"/>
        </w:rPr>
        <w:t>..............................................................................................................................................................</w:t>
      </w:r>
      <w:r>
        <w:rPr>
          <w:rFonts w:ascii="Century Gothic" w:hAnsi="Century Gothic"/>
          <w:color w:val="000000"/>
          <w:sz w:val="20"/>
        </w:rPr>
        <w:t>............</w:t>
      </w:r>
      <w:r w:rsidRPr="000F6C99">
        <w:rPr>
          <w:rFonts w:ascii="Century Gothic" w:hAnsi="Century Gothic"/>
          <w:color w:val="000000"/>
          <w:sz w:val="20"/>
        </w:rPr>
        <w:t>................................................................................................................................................</w:t>
      </w:r>
      <w:r>
        <w:rPr>
          <w:rFonts w:ascii="Century Gothic" w:hAnsi="Century Gothic"/>
          <w:color w:val="000000"/>
          <w:sz w:val="20"/>
        </w:rPr>
        <w:t>............</w:t>
      </w:r>
      <w:r w:rsidRPr="009779B0">
        <w:rPr>
          <w:rFonts w:ascii="Century Gothic" w:hAnsi="Century Gothic"/>
          <w:sz w:val="20"/>
        </w:rPr>
        <w:t>..............................................................................</w:t>
      </w:r>
      <w:r>
        <w:rPr>
          <w:rFonts w:ascii="Century Gothic" w:hAnsi="Century Gothic"/>
          <w:sz w:val="20"/>
        </w:rPr>
        <w:t>................</w:t>
      </w:r>
      <w:r w:rsidRPr="009779B0">
        <w:rPr>
          <w:rFonts w:ascii="Century Gothic" w:hAnsi="Century Gothic"/>
          <w:sz w:val="20"/>
        </w:rPr>
        <w:t>...........................................................................................................................................................</w:t>
      </w:r>
      <w:r>
        <w:rPr>
          <w:rFonts w:ascii="Century Gothic" w:hAnsi="Century Gothic"/>
          <w:sz w:val="20"/>
        </w:rPr>
        <w:t>................</w:t>
      </w:r>
      <w:r w:rsidRPr="009779B0">
        <w:rPr>
          <w:rFonts w:ascii="Century Gothic" w:hAnsi="Century Gothic"/>
          <w:sz w:val="20"/>
        </w:rPr>
        <w:t>........................................................................................................................................................</w:t>
      </w:r>
      <w:r>
        <w:rPr>
          <w:rFonts w:ascii="Century Gothic" w:hAnsi="Century Gothic"/>
          <w:sz w:val="20"/>
        </w:rPr>
        <w:t>...........................................................</w:t>
      </w:r>
    </w:p>
    <w:p w14:paraId="31F9AA19" w14:textId="48173858" w:rsidR="00F75887" w:rsidRPr="00A77BB4" w:rsidRDefault="00F75887" w:rsidP="00F515BC">
      <w:pPr>
        <w:pStyle w:val="Akapitzlist"/>
        <w:spacing w:before="120"/>
        <w:ind w:left="709" w:hanging="709"/>
        <w:jc w:val="both"/>
        <w:rPr>
          <w:b/>
        </w:rPr>
      </w:pPr>
      <w:r w:rsidRPr="00A77BB4">
        <w:rPr>
          <w:b/>
        </w:rPr>
        <w:t>Prowadzono pomiar ciągły środowiska pracy:</w:t>
      </w:r>
      <w:r>
        <w:rPr>
          <w:b/>
        </w:rPr>
        <w:t xml:space="preserve"> </w:t>
      </w:r>
      <w:r>
        <w:t>TAK\NIE</w:t>
      </w:r>
      <w:r w:rsidRPr="00A77BB4">
        <w:t>\NIE DOTYCZY (właściwe zaznaczyć).</w:t>
      </w:r>
    </w:p>
    <w:p w14:paraId="51FF4245" w14:textId="0838FF22" w:rsidR="00F75887" w:rsidRPr="00A77BB4" w:rsidRDefault="00F75887" w:rsidP="00F515BC">
      <w:pPr>
        <w:pStyle w:val="Akapitzlist"/>
        <w:ind w:left="0"/>
        <w:jc w:val="both"/>
      </w:pPr>
      <w:r>
        <w:t>Ewentualne przekroczenia odnotować w uwagach do protokołu</w:t>
      </w:r>
      <w:r w:rsidRPr="00A77BB4">
        <w:t>.</w:t>
      </w:r>
    </w:p>
    <w:p w14:paraId="489E2BF4" w14:textId="15CF8AE0" w:rsidR="00F75887" w:rsidRPr="00A77BB4" w:rsidRDefault="00F75887" w:rsidP="00F515BC">
      <w:r w:rsidRPr="00A77BB4">
        <w:rPr>
          <w:b/>
        </w:rPr>
        <w:t xml:space="preserve">Skład brygady realizującej czynności </w:t>
      </w:r>
      <w:r>
        <w:rPr>
          <w:b/>
        </w:rPr>
        <w:t>przeglądowe i konserwacyjne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2410"/>
        <w:gridCol w:w="5386"/>
      </w:tblGrid>
      <w:tr w:rsidR="00F75887" w:rsidRPr="00C94F07" w14:paraId="2F188B58" w14:textId="5600DA88" w:rsidTr="00F96C58">
        <w:trPr>
          <w:trHeight w:val="659"/>
        </w:trPr>
        <w:tc>
          <w:tcPr>
            <w:tcW w:w="1418" w:type="dxa"/>
            <w:shd w:val="clear" w:color="auto" w:fill="auto"/>
            <w:vAlign w:val="center"/>
          </w:tcPr>
          <w:p w14:paraId="77091624" w14:textId="280C0951" w:rsidR="00F75887" w:rsidRPr="00713403" w:rsidRDefault="00F75887" w:rsidP="00F515BC">
            <w:pPr>
              <w:jc w:val="center"/>
              <w:rPr>
                <w:rFonts w:eastAsia="Calibri"/>
                <w:b/>
              </w:rPr>
            </w:pPr>
            <w:r w:rsidRPr="00713403">
              <w:rPr>
                <w:rFonts w:eastAsia="Calibri"/>
                <w:b/>
              </w:rPr>
              <w:t>Data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32A34F80" w14:textId="3216504B" w:rsidR="00F75887" w:rsidRPr="00A77BB4" w:rsidRDefault="00F75887" w:rsidP="00F515BC">
            <w:pPr>
              <w:jc w:val="center"/>
              <w:rPr>
                <w:rFonts w:eastAsia="Calibri"/>
                <w:b/>
              </w:rPr>
            </w:pPr>
            <w:r w:rsidRPr="00A77BB4">
              <w:rPr>
                <w:rFonts w:eastAsia="Calibri"/>
                <w:b/>
              </w:rPr>
              <w:t>Funkcja:</w:t>
            </w:r>
          </w:p>
          <w:p w14:paraId="3E2DB50C" w14:textId="05ACFE5F" w:rsidR="00F75887" w:rsidRPr="00C94F07" w:rsidRDefault="00F75887" w:rsidP="00F515BC">
            <w:pPr>
              <w:jc w:val="center"/>
              <w:rPr>
                <w:rFonts w:eastAsia="Calibri"/>
                <w:sz w:val="18"/>
                <w:szCs w:val="18"/>
              </w:rPr>
            </w:pPr>
            <w:r w:rsidRPr="00C94F07">
              <w:rPr>
                <w:rFonts w:eastAsia="Calibri"/>
                <w:b/>
                <w:sz w:val="18"/>
                <w:szCs w:val="18"/>
              </w:rPr>
              <w:t>N</w:t>
            </w:r>
            <w:r w:rsidRPr="00C94F07">
              <w:rPr>
                <w:rFonts w:eastAsia="Calibri"/>
                <w:sz w:val="18"/>
                <w:szCs w:val="18"/>
              </w:rPr>
              <w:t>–</w:t>
            </w:r>
            <w:r>
              <w:rPr>
                <w:rFonts w:eastAsia="Calibri"/>
                <w:sz w:val="18"/>
                <w:szCs w:val="18"/>
              </w:rPr>
              <w:t>Kierujący zespołem</w:t>
            </w:r>
          </w:p>
          <w:p w14:paraId="7A875523" w14:textId="290215BF" w:rsidR="00F75887" w:rsidRPr="00C94F07" w:rsidRDefault="00F75887" w:rsidP="00F515BC">
            <w:pPr>
              <w:jc w:val="center"/>
              <w:rPr>
                <w:rFonts w:eastAsia="Calibri"/>
              </w:rPr>
            </w:pPr>
            <w:r w:rsidRPr="00C94F07">
              <w:rPr>
                <w:rFonts w:eastAsia="Calibri"/>
                <w:b/>
                <w:sz w:val="18"/>
                <w:szCs w:val="18"/>
              </w:rPr>
              <w:t>P</w:t>
            </w:r>
            <w:r w:rsidRPr="00C94F07">
              <w:rPr>
                <w:rFonts w:eastAsia="Calibri"/>
                <w:sz w:val="18"/>
                <w:szCs w:val="18"/>
              </w:rPr>
              <w:t>–Pracownik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34DA205E" w14:textId="062F0C8B" w:rsidR="00F75887" w:rsidRPr="00A77BB4" w:rsidRDefault="00F75887" w:rsidP="00F515BC">
            <w:pPr>
              <w:jc w:val="center"/>
              <w:rPr>
                <w:rFonts w:eastAsia="Calibri"/>
                <w:b/>
              </w:rPr>
            </w:pPr>
            <w:r w:rsidRPr="00A77BB4">
              <w:rPr>
                <w:rFonts w:eastAsia="Calibri"/>
                <w:b/>
              </w:rPr>
              <w:t>Imię i nazwisko</w:t>
            </w:r>
          </w:p>
        </w:tc>
      </w:tr>
      <w:tr w:rsidR="00F75887" w:rsidRPr="00C94F07" w14:paraId="107C7E60" w14:textId="43407B5C" w:rsidTr="00F96C58">
        <w:trPr>
          <w:trHeight w:val="397"/>
        </w:trPr>
        <w:tc>
          <w:tcPr>
            <w:tcW w:w="1418" w:type="dxa"/>
            <w:vMerge w:val="restart"/>
            <w:shd w:val="clear" w:color="auto" w:fill="auto"/>
            <w:vAlign w:val="center"/>
          </w:tcPr>
          <w:p w14:paraId="5BA67699" w14:textId="79CC696C" w:rsidR="00F75887" w:rsidRPr="00C94F07" w:rsidRDefault="00F75887" w:rsidP="00F515BC">
            <w:pPr>
              <w:jc w:val="center"/>
              <w:rPr>
                <w:rFonts w:eastAsia="Calibri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1C20BE4D" w14:textId="31F54228" w:rsidR="00F75887" w:rsidRPr="00C94F07" w:rsidRDefault="00F75887" w:rsidP="00F515BC">
            <w:pPr>
              <w:rPr>
                <w:rFonts w:eastAsia="Calibri"/>
              </w:rPr>
            </w:pPr>
          </w:p>
        </w:tc>
        <w:tc>
          <w:tcPr>
            <w:tcW w:w="5386" w:type="dxa"/>
            <w:shd w:val="clear" w:color="auto" w:fill="auto"/>
            <w:vAlign w:val="center"/>
          </w:tcPr>
          <w:p w14:paraId="2F3146F9" w14:textId="28F7BDFE" w:rsidR="00F75887" w:rsidRPr="00C94F07" w:rsidRDefault="00F75887" w:rsidP="00F515BC">
            <w:pPr>
              <w:jc w:val="center"/>
              <w:rPr>
                <w:rFonts w:eastAsia="Calibri"/>
              </w:rPr>
            </w:pPr>
          </w:p>
        </w:tc>
      </w:tr>
      <w:tr w:rsidR="00F75887" w:rsidRPr="00C94F07" w14:paraId="11702313" w14:textId="78326466" w:rsidTr="00F96C58">
        <w:trPr>
          <w:trHeight w:val="397"/>
        </w:trPr>
        <w:tc>
          <w:tcPr>
            <w:tcW w:w="1418" w:type="dxa"/>
            <w:vMerge/>
            <w:shd w:val="clear" w:color="auto" w:fill="auto"/>
            <w:vAlign w:val="center"/>
          </w:tcPr>
          <w:p w14:paraId="1308DA08" w14:textId="1BC95A35" w:rsidR="00F75887" w:rsidRPr="00C94F07" w:rsidRDefault="00F75887" w:rsidP="00F515BC">
            <w:pPr>
              <w:jc w:val="center"/>
              <w:rPr>
                <w:rFonts w:eastAsia="Calibri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55A11E60" w14:textId="1696584E" w:rsidR="00F75887" w:rsidRPr="00C94F07" w:rsidRDefault="00F75887" w:rsidP="00F515BC">
            <w:pPr>
              <w:jc w:val="center"/>
              <w:rPr>
                <w:rFonts w:eastAsia="Calibri"/>
              </w:rPr>
            </w:pPr>
          </w:p>
        </w:tc>
        <w:tc>
          <w:tcPr>
            <w:tcW w:w="5386" w:type="dxa"/>
            <w:shd w:val="clear" w:color="auto" w:fill="auto"/>
            <w:vAlign w:val="center"/>
          </w:tcPr>
          <w:p w14:paraId="21172EEE" w14:textId="20C672E4" w:rsidR="00F75887" w:rsidRPr="00C94F07" w:rsidRDefault="00F75887" w:rsidP="00F515BC">
            <w:pPr>
              <w:jc w:val="center"/>
              <w:rPr>
                <w:rFonts w:eastAsia="Calibri"/>
              </w:rPr>
            </w:pPr>
          </w:p>
        </w:tc>
      </w:tr>
      <w:tr w:rsidR="00F75887" w:rsidRPr="00C94F07" w14:paraId="25C4162D" w14:textId="211A9DA5" w:rsidTr="00F96C58">
        <w:trPr>
          <w:trHeight w:val="397"/>
        </w:trPr>
        <w:tc>
          <w:tcPr>
            <w:tcW w:w="1418" w:type="dxa"/>
            <w:vMerge/>
            <w:shd w:val="clear" w:color="auto" w:fill="auto"/>
            <w:vAlign w:val="center"/>
          </w:tcPr>
          <w:p w14:paraId="15FE55BD" w14:textId="40429983" w:rsidR="00F75887" w:rsidRPr="00C94F07" w:rsidRDefault="00F75887" w:rsidP="00F515BC">
            <w:pPr>
              <w:jc w:val="center"/>
              <w:rPr>
                <w:rFonts w:eastAsia="Calibri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592BF239" w14:textId="56080530" w:rsidR="00F75887" w:rsidRPr="00C94F07" w:rsidRDefault="00F75887" w:rsidP="00F515BC">
            <w:pPr>
              <w:jc w:val="center"/>
              <w:rPr>
                <w:rFonts w:eastAsia="Calibri"/>
              </w:rPr>
            </w:pPr>
          </w:p>
        </w:tc>
        <w:tc>
          <w:tcPr>
            <w:tcW w:w="5386" w:type="dxa"/>
            <w:shd w:val="clear" w:color="auto" w:fill="auto"/>
            <w:vAlign w:val="center"/>
          </w:tcPr>
          <w:p w14:paraId="05F86840" w14:textId="0CBBF109" w:rsidR="00F75887" w:rsidRPr="00C94F07" w:rsidRDefault="00F75887" w:rsidP="00F515BC">
            <w:pPr>
              <w:jc w:val="center"/>
              <w:rPr>
                <w:rFonts w:eastAsia="Calibri"/>
              </w:rPr>
            </w:pPr>
          </w:p>
        </w:tc>
      </w:tr>
      <w:tr w:rsidR="00F75887" w:rsidRPr="00C94F07" w14:paraId="2E1A0165" w14:textId="32F36BD2" w:rsidTr="00F96C58">
        <w:trPr>
          <w:trHeight w:val="397"/>
        </w:trPr>
        <w:tc>
          <w:tcPr>
            <w:tcW w:w="1418" w:type="dxa"/>
            <w:vMerge w:val="restart"/>
            <w:shd w:val="clear" w:color="auto" w:fill="auto"/>
            <w:vAlign w:val="center"/>
          </w:tcPr>
          <w:p w14:paraId="6E93754A" w14:textId="151E7F56" w:rsidR="00F75887" w:rsidRPr="00C94F07" w:rsidRDefault="00F75887" w:rsidP="00F515BC">
            <w:pPr>
              <w:jc w:val="center"/>
              <w:rPr>
                <w:rFonts w:eastAsia="Calibri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2A0799E3" w14:textId="4E07C927" w:rsidR="00F75887" w:rsidRPr="00C94F07" w:rsidRDefault="00F75887" w:rsidP="00F515BC">
            <w:pPr>
              <w:jc w:val="center"/>
              <w:rPr>
                <w:rFonts w:eastAsia="Calibri"/>
              </w:rPr>
            </w:pPr>
          </w:p>
        </w:tc>
        <w:tc>
          <w:tcPr>
            <w:tcW w:w="5386" w:type="dxa"/>
            <w:shd w:val="clear" w:color="auto" w:fill="auto"/>
            <w:vAlign w:val="center"/>
          </w:tcPr>
          <w:p w14:paraId="00A752A4" w14:textId="1BBCBEE1" w:rsidR="00F75887" w:rsidRPr="00C94F07" w:rsidRDefault="00F75887" w:rsidP="00F515BC">
            <w:pPr>
              <w:jc w:val="center"/>
              <w:rPr>
                <w:rFonts w:eastAsia="Calibri"/>
              </w:rPr>
            </w:pPr>
          </w:p>
        </w:tc>
      </w:tr>
      <w:tr w:rsidR="00F75887" w:rsidRPr="00C94F07" w14:paraId="6F201749" w14:textId="38C44B09" w:rsidTr="00F96C58">
        <w:trPr>
          <w:trHeight w:val="397"/>
        </w:trPr>
        <w:tc>
          <w:tcPr>
            <w:tcW w:w="1418" w:type="dxa"/>
            <w:vMerge/>
            <w:shd w:val="clear" w:color="auto" w:fill="auto"/>
            <w:vAlign w:val="center"/>
          </w:tcPr>
          <w:p w14:paraId="36B452CA" w14:textId="3F7C25F7" w:rsidR="00F75887" w:rsidRPr="00C94F07" w:rsidRDefault="00F75887" w:rsidP="00F515BC">
            <w:pPr>
              <w:jc w:val="center"/>
              <w:rPr>
                <w:rFonts w:eastAsia="Calibri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3ED8DF38" w14:textId="18C943EF" w:rsidR="00F75887" w:rsidRPr="00C94F07" w:rsidRDefault="00F75887" w:rsidP="00F515BC">
            <w:pPr>
              <w:jc w:val="center"/>
              <w:rPr>
                <w:rFonts w:eastAsia="Calibri"/>
              </w:rPr>
            </w:pPr>
          </w:p>
        </w:tc>
        <w:tc>
          <w:tcPr>
            <w:tcW w:w="5386" w:type="dxa"/>
            <w:shd w:val="clear" w:color="auto" w:fill="auto"/>
            <w:vAlign w:val="center"/>
          </w:tcPr>
          <w:p w14:paraId="20F8429C" w14:textId="7C3FDB12" w:rsidR="00F75887" w:rsidRPr="00C94F07" w:rsidRDefault="00F75887" w:rsidP="00F515BC">
            <w:pPr>
              <w:jc w:val="center"/>
              <w:rPr>
                <w:rFonts w:eastAsia="Calibri"/>
              </w:rPr>
            </w:pPr>
          </w:p>
        </w:tc>
      </w:tr>
      <w:tr w:rsidR="00F75887" w:rsidRPr="00C94F07" w14:paraId="4F97C8BD" w14:textId="0EF60EDA" w:rsidTr="00F96C58">
        <w:trPr>
          <w:trHeight w:val="397"/>
        </w:trPr>
        <w:tc>
          <w:tcPr>
            <w:tcW w:w="1418" w:type="dxa"/>
            <w:vMerge/>
            <w:shd w:val="clear" w:color="auto" w:fill="auto"/>
            <w:vAlign w:val="center"/>
          </w:tcPr>
          <w:p w14:paraId="3D2A49B3" w14:textId="5D7F57BB" w:rsidR="00F75887" w:rsidRPr="00C94F07" w:rsidRDefault="00F75887" w:rsidP="00F515BC">
            <w:pPr>
              <w:jc w:val="center"/>
              <w:rPr>
                <w:rFonts w:eastAsia="Calibri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1A5A2D60" w14:textId="79559B5D" w:rsidR="00F75887" w:rsidRPr="00C94F07" w:rsidRDefault="00F75887" w:rsidP="00F515BC">
            <w:pPr>
              <w:jc w:val="center"/>
              <w:rPr>
                <w:rFonts w:eastAsia="Calibri"/>
              </w:rPr>
            </w:pPr>
          </w:p>
        </w:tc>
        <w:tc>
          <w:tcPr>
            <w:tcW w:w="5386" w:type="dxa"/>
            <w:shd w:val="clear" w:color="auto" w:fill="auto"/>
            <w:vAlign w:val="center"/>
          </w:tcPr>
          <w:p w14:paraId="108B6B15" w14:textId="64363758" w:rsidR="00F75887" w:rsidRPr="00C94F07" w:rsidRDefault="00F75887" w:rsidP="00F515BC">
            <w:pPr>
              <w:jc w:val="center"/>
              <w:rPr>
                <w:rFonts w:eastAsia="Calibri"/>
              </w:rPr>
            </w:pPr>
          </w:p>
        </w:tc>
      </w:tr>
    </w:tbl>
    <w:p w14:paraId="0CFCD8C6" w14:textId="34AE4024" w:rsidR="00F75887" w:rsidRPr="000A0D7C" w:rsidRDefault="00F75887" w:rsidP="00F515BC">
      <w:pPr>
        <w:rPr>
          <w:sz w:val="18"/>
          <w:szCs w:val="18"/>
        </w:rPr>
      </w:pPr>
      <w:r w:rsidRPr="000A0D7C">
        <w:rPr>
          <w:sz w:val="18"/>
          <w:szCs w:val="18"/>
        </w:rPr>
        <w:t xml:space="preserve">Uwaga: ilość wierszy </w:t>
      </w:r>
      <w:r>
        <w:rPr>
          <w:sz w:val="18"/>
          <w:szCs w:val="18"/>
        </w:rPr>
        <w:t>w</w:t>
      </w:r>
      <w:r w:rsidRPr="000A0D7C">
        <w:rPr>
          <w:sz w:val="18"/>
          <w:szCs w:val="18"/>
        </w:rPr>
        <w:t xml:space="preserve"> tabeli należy dostosować do ilości pracowników oraz czasu trwania prac. </w:t>
      </w:r>
    </w:p>
    <w:p w14:paraId="5B14DCCD" w14:textId="1BDF721B" w:rsidR="00F75887" w:rsidRDefault="00F75887" w:rsidP="00F515BC">
      <w:pPr>
        <w:tabs>
          <w:tab w:val="left" w:pos="426"/>
        </w:tabs>
        <w:autoSpaceDE w:val="0"/>
        <w:autoSpaceDN w:val="0"/>
        <w:jc w:val="both"/>
        <w:rPr>
          <w:b/>
          <w:color w:val="000000"/>
          <w:u w:val="single"/>
        </w:rPr>
      </w:pPr>
    </w:p>
    <w:p w14:paraId="4A677924" w14:textId="790002C8" w:rsidR="00F75887" w:rsidRPr="00A77BB4" w:rsidRDefault="00F75887" w:rsidP="00F515BC">
      <w:pPr>
        <w:tabs>
          <w:tab w:val="left" w:pos="426"/>
        </w:tabs>
        <w:autoSpaceDE w:val="0"/>
        <w:autoSpaceDN w:val="0"/>
        <w:jc w:val="both"/>
        <w:rPr>
          <w:i/>
          <w:color w:val="000000"/>
          <w:u w:val="single"/>
        </w:rPr>
      </w:pPr>
      <w:r w:rsidRPr="008137E2">
        <w:rPr>
          <w:b/>
          <w:color w:val="000000"/>
        </w:rPr>
        <w:t>Protokół sporządził:</w:t>
      </w:r>
      <w:r w:rsidRPr="00A77BB4">
        <w:rPr>
          <w:b/>
          <w:color w:val="000000"/>
        </w:rPr>
        <w:t xml:space="preserve">                          </w:t>
      </w:r>
      <w:r>
        <w:rPr>
          <w:b/>
          <w:color w:val="000000"/>
        </w:rPr>
        <w:t xml:space="preserve">         </w:t>
      </w:r>
      <w:r>
        <w:rPr>
          <w:b/>
          <w:color w:val="000000"/>
        </w:rPr>
        <w:tab/>
      </w:r>
      <w:r>
        <w:rPr>
          <w:b/>
          <w:color w:val="000000"/>
        </w:rPr>
        <w:tab/>
      </w:r>
      <w:r>
        <w:rPr>
          <w:b/>
          <w:color w:val="000000"/>
        </w:rPr>
        <w:tab/>
      </w:r>
      <w:r w:rsidRPr="00A77BB4">
        <w:rPr>
          <w:b/>
          <w:color w:val="000000"/>
        </w:rPr>
        <w:t>Protokół zatwierdził:</w:t>
      </w:r>
    </w:p>
    <w:p w14:paraId="7E9F3DA8" w14:textId="107799D6" w:rsidR="00F75887" w:rsidRDefault="00F75887" w:rsidP="00F515BC">
      <w:pPr>
        <w:spacing w:before="40"/>
        <w:rPr>
          <w:color w:val="000000"/>
        </w:rPr>
      </w:pPr>
    </w:p>
    <w:p w14:paraId="3E0D3F3B" w14:textId="7A2F0B32" w:rsidR="00F75887" w:rsidRPr="000A0D7C" w:rsidRDefault="00F75887" w:rsidP="00F515BC">
      <w:pPr>
        <w:spacing w:before="40"/>
      </w:pPr>
      <w:r w:rsidRPr="000A0D7C">
        <w:rPr>
          <w:color w:val="000000"/>
        </w:rPr>
        <w:t>.................................................................</w:t>
      </w:r>
      <w:r>
        <w:rPr>
          <w:color w:val="000000"/>
        </w:rPr>
        <w:t xml:space="preserve">     </w:t>
      </w:r>
      <w:r w:rsidRPr="000A0D7C">
        <w:t xml:space="preserve">              </w:t>
      </w:r>
      <w:r>
        <w:t xml:space="preserve">                </w:t>
      </w:r>
      <w:r w:rsidRPr="000A0D7C">
        <w:t>................................................................</w:t>
      </w:r>
    </w:p>
    <w:p w14:paraId="67F0168F" w14:textId="183B7890" w:rsidR="007C0669" w:rsidRPr="006B40F1" w:rsidRDefault="00F75887" w:rsidP="00F515BC">
      <w:r w:rsidRPr="000A0D7C">
        <w:rPr>
          <w:rFonts w:cs="Arial"/>
          <w:i/>
          <w:sz w:val="16"/>
          <w:szCs w:val="16"/>
        </w:rPr>
        <w:t>(imię i nazwisko)        (data)           (podpis)</w:t>
      </w:r>
      <w:r>
        <w:rPr>
          <w:color w:val="000000"/>
        </w:rPr>
        <w:t xml:space="preserve">                                           </w:t>
      </w:r>
      <w:r>
        <w:rPr>
          <w:i/>
          <w:color w:val="000000"/>
          <w:sz w:val="16"/>
          <w:szCs w:val="16"/>
        </w:rPr>
        <w:t>(imię i nazwisko)            (</w:t>
      </w:r>
      <w:r w:rsidRPr="000A0D7C">
        <w:rPr>
          <w:rFonts w:cs="Arial"/>
          <w:i/>
          <w:sz w:val="16"/>
          <w:szCs w:val="16"/>
        </w:rPr>
        <w:t>data)           (podpis)</w:t>
      </w:r>
      <w:r>
        <w:rPr>
          <w:color w:val="000000"/>
        </w:rPr>
        <w:t xml:space="preserve">                  </w:t>
      </w:r>
      <w:r w:rsidR="007C0669">
        <w:rPr>
          <w:color w:val="000000"/>
        </w:rPr>
        <w:t xml:space="preserve">                                          </w:t>
      </w:r>
    </w:p>
    <w:p w14:paraId="39BD6DFD" w14:textId="3C8CEDCD" w:rsidR="00B77663" w:rsidRDefault="00B77663">
      <w:pPr>
        <w:spacing w:after="160" w:line="259" w:lineRule="auto"/>
        <w:jc w:val="both"/>
        <w:rPr>
          <w:sz w:val="20"/>
          <w:szCs w:val="20"/>
        </w:rPr>
      </w:pPr>
    </w:p>
    <w:p w14:paraId="33316691" w14:textId="058BA1E0" w:rsidR="00B77663" w:rsidRDefault="00B77663">
      <w:pPr>
        <w:spacing w:after="160" w:line="259" w:lineRule="auto"/>
        <w:jc w:val="both"/>
        <w:rPr>
          <w:sz w:val="20"/>
          <w:szCs w:val="20"/>
        </w:rPr>
      </w:pPr>
    </w:p>
    <w:p w14:paraId="0938927C" w14:textId="58CDBE07" w:rsidR="00B77663" w:rsidRDefault="00B77663">
      <w:pPr>
        <w:spacing w:after="160" w:line="259" w:lineRule="auto"/>
        <w:jc w:val="both"/>
        <w:rPr>
          <w:sz w:val="20"/>
          <w:szCs w:val="20"/>
        </w:rPr>
      </w:pPr>
    </w:p>
    <w:p w14:paraId="22072094" w14:textId="631E9A9D" w:rsidR="00B77663" w:rsidRPr="001E20CC" w:rsidRDefault="00B77663" w:rsidP="00F515BC">
      <w:pPr>
        <w:pStyle w:val="Stopka"/>
        <w:ind w:right="-142"/>
        <w:rPr>
          <w:b/>
          <w:spacing w:val="20"/>
          <w:sz w:val="24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1E20CC">
        <w:rPr>
          <w:b/>
          <w:spacing w:val="20"/>
          <w:sz w:val="24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Załącznik nr 2.9.2.2 –„Protokół usterki systemów elektronicznej ochrony obiektu”</w:t>
      </w:r>
    </w:p>
    <w:p w14:paraId="06798B49" w14:textId="281E5A85" w:rsidR="00B77663" w:rsidRDefault="00B77663" w:rsidP="00F515BC">
      <w:pPr>
        <w:pStyle w:val="Stopka"/>
        <w:ind w:right="-142"/>
        <w:jc w:val="center"/>
        <w:rPr>
          <w:b/>
          <w:color w:val="000080"/>
          <w:spacing w:val="20"/>
          <w:sz w:val="24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1A8395BE" w14:textId="6E8BCEA8" w:rsidR="00C200ED" w:rsidRPr="00CF65C4" w:rsidRDefault="00C200ED" w:rsidP="00F515BC">
      <w:pPr>
        <w:pStyle w:val="Stopka"/>
        <w:ind w:right="-142"/>
        <w:jc w:val="center"/>
        <w:rPr>
          <w:b/>
          <w:color w:val="171076"/>
          <w:spacing w:val="20"/>
          <w:sz w:val="24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CF65C4">
        <w:rPr>
          <w:b/>
          <w:color w:val="000080"/>
          <w:spacing w:val="20"/>
          <w:sz w:val="24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PROTOKÓŁ usterki systemów elektronicznej ochrony obiektu</w:t>
      </w:r>
    </w:p>
    <w:p w14:paraId="45144CE6" w14:textId="0483E737" w:rsidR="00C200ED" w:rsidRPr="00CF65C4" w:rsidRDefault="00C200ED" w:rsidP="00F515BC">
      <w:pPr>
        <w:pStyle w:val="Stopka"/>
        <w:ind w:right="-142"/>
        <w:jc w:val="center"/>
        <w:rPr>
          <w:b/>
          <w:color w:val="171076"/>
          <w:spacing w:val="20"/>
          <w:sz w:val="24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36D6FA35" w14:textId="52C68FBF" w:rsidR="00C200ED" w:rsidRPr="00CF65C4" w:rsidRDefault="00C200ED" w:rsidP="00F515BC">
      <w:pPr>
        <w:pStyle w:val="Stopka"/>
        <w:ind w:right="-142"/>
        <w:jc w:val="center"/>
        <w:rPr>
          <w:b/>
          <w:color w:val="000080"/>
          <w:spacing w:val="20"/>
          <w:sz w:val="24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CF65C4">
        <w:rPr>
          <w:b/>
          <w:color w:val="000080"/>
          <w:spacing w:val="20"/>
          <w:sz w:val="24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Nr protokołu …………………... z dnia ……………..........</w:t>
      </w:r>
    </w:p>
    <w:p w14:paraId="7049973F" w14:textId="268569D4" w:rsidR="00C200ED" w:rsidRPr="004E6421" w:rsidRDefault="00C200ED" w:rsidP="00F515BC">
      <w:pPr>
        <w:pStyle w:val="Stopka"/>
        <w:ind w:right="-142"/>
        <w:jc w:val="center"/>
        <w:rPr>
          <w:b/>
          <w:color w:val="0000FF"/>
          <w:spacing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61"/>
        <w:gridCol w:w="141"/>
        <w:gridCol w:w="5954"/>
      </w:tblGrid>
      <w:tr w:rsidR="00C200ED" w:rsidRPr="00443A81" w14:paraId="23DF9D41" w14:textId="01F2143F" w:rsidTr="00864CBC">
        <w:trPr>
          <w:cantSplit/>
          <w:trHeight w:val="571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C3D7A" w14:textId="2DF61BEA" w:rsidR="00C200ED" w:rsidRPr="00443A81" w:rsidRDefault="00C200ED" w:rsidP="00F515BC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Obiekt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0F593E" w14:textId="5599A23E" w:rsidR="00C200ED" w:rsidRPr="006E3726" w:rsidRDefault="00C200ED" w:rsidP="00F515BC">
            <w:pPr>
              <w:pStyle w:val="Stopka"/>
              <w:jc w:val="center"/>
              <w:rPr>
                <w:b/>
                <w:i/>
                <w:color w:val="000000"/>
              </w:rPr>
            </w:pPr>
          </w:p>
        </w:tc>
      </w:tr>
      <w:tr w:rsidR="00C200ED" w:rsidRPr="00443A81" w14:paraId="0C592754" w14:textId="19ECCB2B" w:rsidTr="00864CBC">
        <w:trPr>
          <w:cantSplit/>
          <w:trHeight w:val="563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098A9" w14:textId="23C78E28" w:rsidR="00C200ED" w:rsidRPr="00443A81" w:rsidRDefault="00C200ED" w:rsidP="00F515BC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Urządzenie na którym </w:t>
            </w:r>
            <w:r w:rsidRPr="00443A81">
              <w:rPr>
                <w:b/>
              </w:rPr>
              <w:t xml:space="preserve"> </w:t>
            </w:r>
            <w:r>
              <w:rPr>
                <w:b/>
              </w:rPr>
              <w:t xml:space="preserve"> </w:t>
            </w:r>
            <w:r w:rsidRPr="00443A81">
              <w:rPr>
                <w:b/>
              </w:rPr>
              <w:t>wystąpi</w:t>
            </w:r>
            <w:r>
              <w:rPr>
                <w:b/>
              </w:rPr>
              <w:t>ła</w:t>
            </w:r>
            <w:r w:rsidRPr="00443A81">
              <w:rPr>
                <w:b/>
              </w:rPr>
              <w:t xml:space="preserve"> </w:t>
            </w:r>
            <w:r>
              <w:rPr>
                <w:b/>
              </w:rPr>
              <w:t>usterka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0D6143" w14:textId="39A56A53" w:rsidR="00C200ED" w:rsidRPr="006E3726" w:rsidRDefault="00C200ED" w:rsidP="00F515BC">
            <w:pPr>
              <w:pStyle w:val="Stopka"/>
              <w:jc w:val="center"/>
              <w:rPr>
                <w:b/>
                <w:color w:val="000000"/>
              </w:rPr>
            </w:pPr>
          </w:p>
        </w:tc>
      </w:tr>
      <w:tr w:rsidR="00C200ED" w:rsidRPr="00443A81" w14:paraId="45328220" w14:textId="21097C3E" w:rsidTr="00864CBC">
        <w:trPr>
          <w:cantSplit/>
          <w:trHeight w:val="564"/>
        </w:trPr>
        <w:tc>
          <w:tcPr>
            <w:tcW w:w="326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668C7" w14:textId="1690CA15" w:rsidR="00C200ED" w:rsidRPr="00443A81" w:rsidRDefault="00C200ED" w:rsidP="00F515BC">
            <w:pPr>
              <w:spacing w:after="0" w:line="240" w:lineRule="auto"/>
              <w:rPr>
                <w:b/>
                <w:vertAlign w:val="superscript"/>
              </w:rPr>
            </w:pPr>
            <w:r>
              <w:rPr>
                <w:b/>
              </w:rPr>
              <w:t>D</w:t>
            </w:r>
            <w:r w:rsidRPr="001B1DA9">
              <w:rPr>
                <w:b/>
              </w:rPr>
              <w:t xml:space="preserve">ata </w:t>
            </w:r>
            <w:r>
              <w:rPr>
                <w:b/>
              </w:rPr>
              <w:t>stwierdzenia usterki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E7B06" w14:textId="4BA5570D" w:rsidR="00C200ED" w:rsidRPr="00E05B8E" w:rsidRDefault="00C200ED" w:rsidP="00F515BC">
            <w:pPr>
              <w:spacing w:after="0" w:line="240" w:lineRule="auto"/>
              <w:jc w:val="center"/>
              <w:rPr>
                <w:i/>
                <w:sz w:val="18"/>
                <w:szCs w:val="18"/>
              </w:rPr>
            </w:pPr>
          </w:p>
        </w:tc>
      </w:tr>
      <w:tr w:rsidR="00C200ED" w:rsidRPr="00443A81" w14:paraId="2B731335" w14:textId="500EAD80" w:rsidTr="00864CBC">
        <w:trPr>
          <w:cantSplit/>
          <w:trHeight w:val="564"/>
        </w:trPr>
        <w:tc>
          <w:tcPr>
            <w:tcW w:w="326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6E383" w14:textId="300656C3" w:rsidR="00C200ED" w:rsidRPr="00920E07" w:rsidRDefault="00C200ED" w:rsidP="00F515BC">
            <w:pPr>
              <w:spacing w:after="0" w:line="240" w:lineRule="auto"/>
              <w:rPr>
                <w:b/>
                <w:color w:val="000000"/>
                <w:vertAlign w:val="superscript"/>
              </w:rPr>
            </w:pPr>
            <w:r w:rsidRPr="00920E07">
              <w:rPr>
                <w:b/>
                <w:color w:val="000000"/>
              </w:rPr>
              <w:t>Usterkę stwierdził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2E2EC" w14:textId="7E3B395F" w:rsidR="00C200ED" w:rsidRDefault="00C200ED" w:rsidP="00F515BC">
            <w:pPr>
              <w:spacing w:after="0" w:line="240" w:lineRule="auto"/>
              <w:jc w:val="center"/>
              <w:rPr>
                <w:i/>
                <w:color w:val="000000"/>
                <w:sz w:val="16"/>
                <w:szCs w:val="16"/>
              </w:rPr>
            </w:pPr>
          </w:p>
          <w:p w14:paraId="1D083268" w14:textId="4114FD1A" w:rsidR="00C200ED" w:rsidRDefault="00C200ED" w:rsidP="00F515BC">
            <w:pPr>
              <w:spacing w:after="0" w:line="240" w:lineRule="auto"/>
              <w:jc w:val="center"/>
              <w:rPr>
                <w:i/>
                <w:color w:val="000000"/>
                <w:sz w:val="16"/>
                <w:szCs w:val="16"/>
              </w:rPr>
            </w:pPr>
          </w:p>
          <w:p w14:paraId="5E827BDF" w14:textId="5D3EB791" w:rsidR="00C200ED" w:rsidRPr="00920E07" w:rsidRDefault="00C200ED" w:rsidP="00F515BC">
            <w:pPr>
              <w:spacing w:after="0" w:line="240" w:lineRule="auto"/>
              <w:jc w:val="center"/>
              <w:rPr>
                <w:i/>
                <w:color w:val="000000"/>
                <w:sz w:val="16"/>
                <w:szCs w:val="16"/>
              </w:rPr>
            </w:pPr>
          </w:p>
          <w:p w14:paraId="4ED70DC6" w14:textId="29D7F4E3" w:rsidR="00C200ED" w:rsidRPr="00920E07" w:rsidRDefault="00C200ED" w:rsidP="00F515BC">
            <w:pPr>
              <w:spacing w:after="0" w:line="240" w:lineRule="auto"/>
              <w:jc w:val="center"/>
              <w:rPr>
                <w:i/>
                <w:color w:val="000000"/>
                <w:sz w:val="16"/>
                <w:szCs w:val="16"/>
              </w:rPr>
            </w:pPr>
            <w:r w:rsidRPr="00920E07">
              <w:rPr>
                <w:i/>
                <w:color w:val="000000"/>
                <w:sz w:val="16"/>
                <w:szCs w:val="16"/>
              </w:rPr>
              <w:t>…………………………………………………………………………………………….</w:t>
            </w:r>
          </w:p>
          <w:p w14:paraId="2B38571F" w14:textId="43FCB092" w:rsidR="00C200ED" w:rsidRPr="00920E07" w:rsidRDefault="00C200ED" w:rsidP="00F515BC">
            <w:pPr>
              <w:spacing w:after="0" w:line="240" w:lineRule="auto"/>
              <w:jc w:val="center"/>
              <w:rPr>
                <w:b/>
                <w:color w:val="000000"/>
                <w:vertAlign w:val="superscript"/>
              </w:rPr>
            </w:pPr>
            <w:r w:rsidRPr="00920E07">
              <w:rPr>
                <w:i/>
                <w:color w:val="000000"/>
                <w:sz w:val="16"/>
                <w:szCs w:val="16"/>
              </w:rPr>
              <w:t>imię i nazwisko, firma</w:t>
            </w:r>
          </w:p>
        </w:tc>
      </w:tr>
      <w:tr w:rsidR="00C200ED" w:rsidRPr="00443A81" w14:paraId="5F489592" w14:textId="31D09573" w:rsidTr="00864CBC">
        <w:trPr>
          <w:cantSplit/>
          <w:trHeight w:val="564"/>
        </w:trPr>
        <w:tc>
          <w:tcPr>
            <w:tcW w:w="9356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78B4B503" w14:textId="32D85118" w:rsidR="00C200ED" w:rsidRPr="00920E07" w:rsidRDefault="00C200ED" w:rsidP="00F515BC">
            <w:pPr>
              <w:spacing w:after="0" w:line="240" w:lineRule="auto"/>
              <w:rPr>
                <w:b/>
                <w:color w:val="000000"/>
              </w:rPr>
            </w:pPr>
            <w:r w:rsidRPr="00920E07">
              <w:rPr>
                <w:b/>
                <w:color w:val="000000"/>
              </w:rPr>
              <w:t>Krótki opis zaobserwowanej sytuacji:</w:t>
            </w:r>
          </w:p>
          <w:p w14:paraId="47912F59" w14:textId="2FABC961" w:rsidR="00C200ED" w:rsidRPr="00920E07" w:rsidRDefault="00C200ED" w:rsidP="00F515BC">
            <w:pPr>
              <w:spacing w:after="0" w:line="240" w:lineRule="auto"/>
              <w:rPr>
                <w:b/>
                <w:color w:val="000000"/>
              </w:rPr>
            </w:pPr>
          </w:p>
          <w:p w14:paraId="27D23B88" w14:textId="6C5968E6" w:rsidR="00C200ED" w:rsidRPr="00920E07" w:rsidRDefault="00C200ED" w:rsidP="00F515BC">
            <w:pPr>
              <w:spacing w:after="0" w:line="240" w:lineRule="auto"/>
              <w:rPr>
                <w:b/>
                <w:color w:val="000000"/>
              </w:rPr>
            </w:pPr>
          </w:p>
          <w:p w14:paraId="47428DD9" w14:textId="3D1A3784" w:rsidR="00C200ED" w:rsidRPr="00E05B8E" w:rsidRDefault="00C200ED" w:rsidP="00F515BC">
            <w:pPr>
              <w:spacing w:after="0" w:line="240" w:lineRule="auto"/>
              <w:jc w:val="center"/>
              <w:rPr>
                <w:i/>
                <w:sz w:val="18"/>
                <w:szCs w:val="18"/>
              </w:rPr>
            </w:pPr>
          </w:p>
        </w:tc>
      </w:tr>
      <w:tr w:rsidR="00C200ED" w:rsidRPr="00443A81" w14:paraId="5E88E3EB" w14:textId="7F89E92A" w:rsidTr="00864CBC">
        <w:trPr>
          <w:cantSplit/>
          <w:trHeight w:val="564"/>
        </w:trPr>
        <w:tc>
          <w:tcPr>
            <w:tcW w:w="3261" w:type="dxa"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EF6C6" w14:textId="45D92FB2" w:rsidR="00C200ED" w:rsidRPr="00443A81" w:rsidRDefault="00C200ED" w:rsidP="00F515BC">
            <w:pPr>
              <w:spacing w:after="0" w:line="240" w:lineRule="auto"/>
              <w:rPr>
                <w:b/>
                <w:vertAlign w:val="superscript"/>
              </w:rPr>
            </w:pPr>
            <w:r w:rsidRPr="006E3726">
              <w:rPr>
                <w:b/>
                <w:color w:val="000000"/>
              </w:rPr>
              <w:t xml:space="preserve">Usterkę </w:t>
            </w:r>
            <w:r w:rsidRPr="00340DB5">
              <w:rPr>
                <w:b/>
                <w:color w:val="000000"/>
              </w:rPr>
              <w:t xml:space="preserve">zweryfikował 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E09FC" w14:textId="38078B44" w:rsidR="00C200ED" w:rsidRDefault="00C200ED" w:rsidP="00F515BC">
            <w:pPr>
              <w:spacing w:after="0" w:line="240" w:lineRule="auto"/>
              <w:jc w:val="center"/>
              <w:rPr>
                <w:i/>
                <w:sz w:val="16"/>
                <w:szCs w:val="16"/>
              </w:rPr>
            </w:pPr>
          </w:p>
          <w:p w14:paraId="1F81CC5C" w14:textId="1476941C" w:rsidR="00C200ED" w:rsidRDefault="00C200ED" w:rsidP="00F515BC">
            <w:pPr>
              <w:spacing w:after="0" w:line="240" w:lineRule="auto"/>
              <w:jc w:val="center"/>
              <w:rPr>
                <w:i/>
                <w:sz w:val="16"/>
                <w:szCs w:val="16"/>
              </w:rPr>
            </w:pPr>
          </w:p>
          <w:p w14:paraId="5189A7A8" w14:textId="7CEF7C97" w:rsidR="00C200ED" w:rsidRDefault="00C200ED" w:rsidP="00F515BC">
            <w:pPr>
              <w:spacing w:after="0" w:line="240" w:lineRule="auto"/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…………………………………………………………………………………………….</w:t>
            </w:r>
          </w:p>
          <w:p w14:paraId="28F1C7C0" w14:textId="6D12A67D" w:rsidR="00C200ED" w:rsidRDefault="00C200ED" w:rsidP="00F515BC">
            <w:pPr>
              <w:spacing w:after="0" w:line="240" w:lineRule="auto"/>
              <w:jc w:val="center"/>
              <w:rPr>
                <w:b/>
                <w:vertAlign w:val="superscript"/>
              </w:rPr>
            </w:pPr>
            <w:r w:rsidRPr="00763641">
              <w:rPr>
                <w:i/>
                <w:sz w:val="16"/>
                <w:szCs w:val="16"/>
              </w:rPr>
              <w:t>imię i nazwisko/</w:t>
            </w:r>
            <w:r>
              <w:rPr>
                <w:i/>
                <w:sz w:val="16"/>
                <w:szCs w:val="16"/>
              </w:rPr>
              <w:t>podpis/</w:t>
            </w:r>
            <w:r w:rsidRPr="00763641">
              <w:rPr>
                <w:i/>
                <w:sz w:val="16"/>
                <w:szCs w:val="16"/>
              </w:rPr>
              <w:t>komórka organizacyjna GAZ-SYSTEM S.A.</w:t>
            </w:r>
          </w:p>
        </w:tc>
      </w:tr>
      <w:tr w:rsidR="00C200ED" w:rsidRPr="00443A81" w14:paraId="0C78C447" w14:textId="529FB3B4" w:rsidTr="00864CBC">
        <w:trPr>
          <w:trHeight w:val="1497"/>
        </w:trPr>
        <w:tc>
          <w:tcPr>
            <w:tcW w:w="9356" w:type="dxa"/>
            <w:gridSpan w:val="3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14:paraId="449CA00A" w14:textId="42D71665" w:rsidR="00C200ED" w:rsidRPr="00443A81" w:rsidRDefault="00C200ED" w:rsidP="00F515BC">
            <w:pPr>
              <w:spacing w:after="0" w:line="240" w:lineRule="auto"/>
              <w:rPr>
                <w:b/>
              </w:rPr>
            </w:pPr>
            <w:r w:rsidRPr="00443A81">
              <w:rPr>
                <w:b/>
              </w:rPr>
              <w:t xml:space="preserve">Opis stwierdzonej </w:t>
            </w:r>
            <w:r>
              <w:rPr>
                <w:b/>
              </w:rPr>
              <w:t>usterki</w:t>
            </w:r>
            <w:r w:rsidRPr="00443A81">
              <w:rPr>
                <w:b/>
              </w:rPr>
              <w:t>:</w:t>
            </w:r>
          </w:p>
          <w:p w14:paraId="47B4682A" w14:textId="5082FBCE" w:rsidR="00C200ED" w:rsidRPr="00443A81" w:rsidRDefault="00C200ED" w:rsidP="00F515BC">
            <w:pPr>
              <w:spacing w:after="0" w:line="240" w:lineRule="auto"/>
              <w:rPr>
                <w:b/>
              </w:rPr>
            </w:pPr>
          </w:p>
          <w:p w14:paraId="6F0CE680" w14:textId="4C02E2E1" w:rsidR="00C200ED" w:rsidRPr="00443A81" w:rsidRDefault="00C200ED" w:rsidP="00F515BC">
            <w:pPr>
              <w:spacing w:after="0" w:line="240" w:lineRule="auto"/>
              <w:rPr>
                <w:b/>
              </w:rPr>
            </w:pPr>
          </w:p>
          <w:p w14:paraId="5CF3B522" w14:textId="25C6B1CC" w:rsidR="00C200ED" w:rsidRPr="00443A81" w:rsidRDefault="00C200ED" w:rsidP="00F515BC">
            <w:pPr>
              <w:spacing w:after="0" w:line="240" w:lineRule="auto"/>
              <w:rPr>
                <w:b/>
              </w:rPr>
            </w:pPr>
          </w:p>
        </w:tc>
      </w:tr>
      <w:tr w:rsidR="00C200ED" w:rsidRPr="00443A81" w14:paraId="38247B3F" w14:textId="389F4767" w:rsidTr="00864CBC">
        <w:trPr>
          <w:trHeight w:val="1414"/>
        </w:trPr>
        <w:tc>
          <w:tcPr>
            <w:tcW w:w="9356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00E92FD" w14:textId="2934C228" w:rsidR="00C200ED" w:rsidRPr="00443A81" w:rsidRDefault="00C200ED" w:rsidP="00F515BC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P</w:t>
            </w:r>
            <w:r w:rsidRPr="00443A81">
              <w:rPr>
                <w:b/>
              </w:rPr>
              <w:t>roponowane działania:</w:t>
            </w:r>
          </w:p>
          <w:p w14:paraId="1A29BA6C" w14:textId="68092E41" w:rsidR="00C200ED" w:rsidRPr="00443A81" w:rsidRDefault="00C200ED" w:rsidP="00F515BC">
            <w:pPr>
              <w:spacing w:after="0" w:line="240" w:lineRule="auto"/>
              <w:rPr>
                <w:b/>
              </w:rPr>
            </w:pPr>
          </w:p>
          <w:p w14:paraId="4DE171CA" w14:textId="43405685" w:rsidR="00C200ED" w:rsidRPr="00443A81" w:rsidRDefault="00C200ED" w:rsidP="00F515BC">
            <w:pPr>
              <w:spacing w:after="0" w:line="240" w:lineRule="auto"/>
              <w:rPr>
                <w:b/>
              </w:rPr>
            </w:pPr>
          </w:p>
          <w:p w14:paraId="5CD720D5" w14:textId="1643FD2B" w:rsidR="00C200ED" w:rsidRPr="00443A81" w:rsidRDefault="00C200ED" w:rsidP="00F515BC">
            <w:pPr>
              <w:spacing w:after="0" w:line="240" w:lineRule="auto"/>
              <w:rPr>
                <w:b/>
              </w:rPr>
            </w:pPr>
          </w:p>
          <w:p w14:paraId="44136C09" w14:textId="49540DB9" w:rsidR="00C200ED" w:rsidRPr="00443A81" w:rsidRDefault="00C200ED" w:rsidP="00F515BC">
            <w:pPr>
              <w:spacing w:after="0" w:line="240" w:lineRule="auto"/>
              <w:rPr>
                <w:b/>
              </w:rPr>
            </w:pPr>
          </w:p>
        </w:tc>
      </w:tr>
      <w:tr w:rsidR="00C200ED" w:rsidRPr="00443A81" w14:paraId="2E563B01" w14:textId="219C7B1A" w:rsidTr="00864CBC">
        <w:trPr>
          <w:cantSplit/>
          <w:trHeight w:val="877"/>
        </w:trPr>
        <w:tc>
          <w:tcPr>
            <w:tcW w:w="3402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A9901E4" w14:textId="29F27914" w:rsidR="00C200ED" w:rsidRPr="00443A81" w:rsidRDefault="00C200ED" w:rsidP="00F515BC">
            <w:pPr>
              <w:spacing w:after="0" w:line="240" w:lineRule="auto"/>
              <w:rPr>
                <w:b/>
                <w:vertAlign w:val="superscript"/>
              </w:rPr>
            </w:pPr>
            <w:r>
              <w:rPr>
                <w:b/>
              </w:rPr>
              <w:t xml:space="preserve">Zaakceptował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A7826" w14:textId="561BAB43" w:rsidR="00C200ED" w:rsidRPr="00443A81" w:rsidRDefault="00C200ED" w:rsidP="00F515BC">
            <w:pPr>
              <w:spacing w:after="0" w:line="240" w:lineRule="auto"/>
              <w:rPr>
                <w:b/>
                <w:i/>
                <w:vertAlign w:val="superscript"/>
              </w:rPr>
            </w:pPr>
          </w:p>
          <w:p w14:paraId="601007FE" w14:textId="7E860F9D" w:rsidR="00C200ED" w:rsidRPr="00443A81" w:rsidRDefault="00C200ED" w:rsidP="00F515BC">
            <w:pPr>
              <w:spacing w:after="0" w:line="240" w:lineRule="auto"/>
              <w:rPr>
                <w:b/>
                <w:i/>
                <w:vertAlign w:val="superscript"/>
              </w:rPr>
            </w:pPr>
          </w:p>
          <w:p w14:paraId="620F9255" w14:textId="7811F7E9" w:rsidR="00C200ED" w:rsidRPr="00443A81" w:rsidRDefault="00C200ED" w:rsidP="00F515BC">
            <w:pPr>
              <w:spacing w:after="0" w:line="240" w:lineRule="auto"/>
              <w:rPr>
                <w:b/>
                <w:i/>
                <w:vertAlign w:val="superscript"/>
              </w:rPr>
            </w:pPr>
          </w:p>
          <w:p w14:paraId="0A6DB8C6" w14:textId="7012F060" w:rsidR="00C200ED" w:rsidRPr="00490782" w:rsidRDefault="00C200ED" w:rsidP="00F515BC">
            <w:pPr>
              <w:spacing w:after="0" w:line="240" w:lineRule="auto"/>
              <w:rPr>
                <w:b/>
                <w:i/>
                <w:sz w:val="16"/>
                <w:szCs w:val="16"/>
                <w:vertAlign w:val="superscript"/>
              </w:rPr>
            </w:pPr>
            <w:r w:rsidRPr="007A51C2">
              <w:rPr>
                <w:i/>
                <w:sz w:val="16"/>
                <w:szCs w:val="16"/>
              </w:rPr>
              <w:t>(data, imię i nazwisko, podpis)</w:t>
            </w:r>
          </w:p>
        </w:tc>
      </w:tr>
      <w:tr w:rsidR="00C200ED" w:rsidRPr="00443A81" w14:paraId="310C3D3F" w14:textId="128091B3" w:rsidTr="00864CBC">
        <w:trPr>
          <w:cantSplit/>
          <w:trHeight w:val="509"/>
        </w:trPr>
        <w:tc>
          <w:tcPr>
            <w:tcW w:w="9356" w:type="dxa"/>
            <w:gridSpan w:val="3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D225C3F" w14:textId="1A444E70" w:rsidR="00C200ED" w:rsidRPr="004906B0" w:rsidRDefault="00C200ED" w:rsidP="00F515BC">
            <w:pPr>
              <w:pStyle w:val="Stopka"/>
              <w:rPr>
                <w:b/>
                <w:color w:val="000000"/>
              </w:rPr>
            </w:pPr>
            <w:r w:rsidRPr="004906B0">
              <w:rPr>
                <w:b/>
                <w:color w:val="000000"/>
              </w:rPr>
              <w:t>Wykonane działania:</w:t>
            </w:r>
          </w:p>
          <w:p w14:paraId="6A39B048" w14:textId="4981E3FF" w:rsidR="00C200ED" w:rsidRPr="004906B0" w:rsidRDefault="00C200ED" w:rsidP="00F515BC">
            <w:pPr>
              <w:pStyle w:val="Stopka"/>
              <w:rPr>
                <w:b/>
                <w:color w:val="000000"/>
              </w:rPr>
            </w:pPr>
          </w:p>
          <w:p w14:paraId="422C9A5D" w14:textId="17148827" w:rsidR="00C200ED" w:rsidRDefault="00C200ED" w:rsidP="00F515BC">
            <w:pPr>
              <w:pStyle w:val="Stopka"/>
              <w:rPr>
                <w:b/>
                <w:color w:val="000000"/>
              </w:rPr>
            </w:pPr>
          </w:p>
          <w:p w14:paraId="442AC451" w14:textId="09B803D5" w:rsidR="00C200ED" w:rsidRDefault="00C200ED" w:rsidP="00F515BC">
            <w:pPr>
              <w:pStyle w:val="Stopka"/>
              <w:rPr>
                <w:b/>
                <w:color w:val="000000"/>
              </w:rPr>
            </w:pPr>
          </w:p>
          <w:p w14:paraId="37BA2BCC" w14:textId="7377B6AD" w:rsidR="00C200ED" w:rsidRPr="004906B0" w:rsidRDefault="00C200ED" w:rsidP="00F515BC">
            <w:pPr>
              <w:pStyle w:val="Stopka"/>
              <w:rPr>
                <w:b/>
                <w:color w:val="000000"/>
              </w:rPr>
            </w:pPr>
          </w:p>
          <w:p w14:paraId="7C2EF8D0" w14:textId="52A802CF" w:rsidR="00C200ED" w:rsidRPr="00490782" w:rsidRDefault="00C200ED" w:rsidP="00F515BC">
            <w:pPr>
              <w:pStyle w:val="Stopka"/>
              <w:rPr>
                <w:b/>
                <w:color w:val="000000"/>
              </w:rPr>
            </w:pPr>
          </w:p>
        </w:tc>
      </w:tr>
      <w:tr w:rsidR="00C200ED" w:rsidRPr="00443A81" w14:paraId="6C877452" w14:textId="7FC3BFA1" w:rsidTr="00864CBC">
        <w:trPr>
          <w:cantSplit/>
          <w:trHeight w:val="509"/>
        </w:trPr>
        <w:tc>
          <w:tcPr>
            <w:tcW w:w="9356" w:type="dxa"/>
            <w:gridSpan w:val="3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D967320" w14:textId="774A8E70" w:rsidR="00C200ED" w:rsidRPr="004906B0" w:rsidRDefault="00C200ED" w:rsidP="00F515BC">
            <w:pPr>
              <w:pStyle w:val="Stopka"/>
              <w:rPr>
                <w:b/>
                <w:color w:val="000000"/>
              </w:rPr>
            </w:pPr>
            <w:r w:rsidRPr="004906B0">
              <w:rPr>
                <w:b/>
                <w:color w:val="000000"/>
              </w:rPr>
              <w:t xml:space="preserve">Skład brygady usuwającej usterkę </w:t>
            </w:r>
          </w:p>
          <w:p w14:paraId="4FCB7947" w14:textId="0591D3DB" w:rsidR="00C200ED" w:rsidRPr="004906B0" w:rsidRDefault="00C200ED" w:rsidP="00F515BC">
            <w:pPr>
              <w:pStyle w:val="Stopka"/>
              <w:rPr>
                <w:b/>
                <w:color w:val="000000"/>
              </w:rPr>
            </w:pPr>
            <w:r w:rsidRPr="004906B0">
              <w:rPr>
                <w:b/>
                <w:color w:val="000000"/>
              </w:rPr>
              <w:t>………………………………….</w:t>
            </w:r>
          </w:p>
          <w:p w14:paraId="4BF86CCA" w14:textId="2F8775DD" w:rsidR="00C200ED" w:rsidRPr="004906B0" w:rsidRDefault="00C200ED" w:rsidP="00F515BC">
            <w:pPr>
              <w:pStyle w:val="Stopka"/>
              <w:rPr>
                <w:b/>
                <w:color w:val="000000"/>
              </w:rPr>
            </w:pPr>
            <w:r w:rsidRPr="004906B0">
              <w:rPr>
                <w:b/>
                <w:color w:val="000000"/>
              </w:rPr>
              <w:t>…………………………………..</w:t>
            </w:r>
          </w:p>
          <w:p w14:paraId="14724C9D" w14:textId="66DE4582" w:rsidR="00C200ED" w:rsidRDefault="00C200ED" w:rsidP="00F515BC">
            <w:pPr>
              <w:pStyle w:val="Stopka"/>
              <w:rPr>
                <w:b/>
                <w:color w:val="000000"/>
              </w:rPr>
            </w:pPr>
            <w:r w:rsidRPr="004906B0">
              <w:rPr>
                <w:b/>
                <w:color w:val="000000"/>
              </w:rPr>
              <w:t>…………………………………..</w:t>
            </w:r>
          </w:p>
          <w:p w14:paraId="7FF1E498" w14:textId="781D7A71" w:rsidR="00C200ED" w:rsidRPr="004906B0" w:rsidRDefault="00C200ED" w:rsidP="00F515BC">
            <w:pPr>
              <w:pStyle w:val="Stopka"/>
              <w:rPr>
                <w:b/>
                <w:color w:val="000000"/>
              </w:rPr>
            </w:pPr>
          </w:p>
          <w:p w14:paraId="7DDB98F2" w14:textId="1DEF48AC" w:rsidR="00C200ED" w:rsidRPr="00490782" w:rsidRDefault="00C200ED" w:rsidP="00F515BC">
            <w:pPr>
              <w:pStyle w:val="Stopka"/>
              <w:rPr>
                <w:b/>
                <w:color w:val="000000"/>
              </w:rPr>
            </w:pPr>
          </w:p>
        </w:tc>
      </w:tr>
      <w:tr w:rsidR="00C200ED" w:rsidRPr="00443A81" w14:paraId="3612C401" w14:textId="29FE2168" w:rsidTr="00864CBC">
        <w:trPr>
          <w:cantSplit/>
          <w:trHeight w:val="509"/>
        </w:trPr>
        <w:tc>
          <w:tcPr>
            <w:tcW w:w="9356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3866A19" w14:textId="4E7721E0" w:rsidR="00C200ED" w:rsidRDefault="00C200ED" w:rsidP="00F515BC">
            <w:pPr>
              <w:pStyle w:val="Stopka"/>
              <w:rPr>
                <w:b/>
              </w:rPr>
            </w:pPr>
            <w:r>
              <w:rPr>
                <w:b/>
              </w:rPr>
              <w:t>Potwierdzenie usunięcia usterki:</w:t>
            </w:r>
          </w:p>
          <w:p w14:paraId="76A101BE" w14:textId="4B5B6571" w:rsidR="00C200ED" w:rsidRDefault="00C200ED" w:rsidP="00F515BC">
            <w:pPr>
              <w:pStyle w:val="Stopka"/>
              <w:rPr>
                <w:b/>
              </w:rPr>
            </w:pPr>
          </w:p>
          <w:p w14:paraId="19CCCCDD" w14:textId="37AEA52C" w:rsidR="00C200ED" w:rsidRDefault="00C200ED" w:rsidP="00F515BC">
            <w:pPr>
              <w:pStyle w:val="Stopka"/>
              <w:rPr>
                <w:b/>
              </w:rPr>
            </w:pPr>
            <w:r w:rsidRPr="00763641">
              <w:rPr>
                <w:b/>
              </w:rPr>
              <w:t>Data usunięcia usterki</w:t>
            </w:r>
            <w:r>
              <w:rPr>
                <w:b/>
              </w:rPr>
              <w:t xml:space="preserve">:                                                      </w:t>
            </w:r>
          </w:p>
          <w:p w14:paraId="60DBF10E" w14:textId="420363F3" w:rsidR="00C200ED" w:rsidRDefault="00C200ED" w:rsidP="00F515BC">
            <w:pPr>
              <w:pStyle w:val="Stopka"/>
              <w:rPr>
                <w:b/>
              </w:rPr>
            </w:pPr>
          </w:p>
          <w:p w14:paraId="70BB9DD2" w14:textId="7B001FE6" w:rsidR="00C200ED" w:rsidRDefault="00C200ED" w:rsidP="00F515BC">
            <w:pPr>
              <w:pStyle w:val="Stopka"/>
              <w:rPr>
                <w:b/>
              </w:rPr>
            </w:pPr>
            <w:r>
              <w:rPr>
                <w:b/>
              </w:rPr>
              <w:t>…………………………….                                             ………………………………………</w:t>
            </w:r>
          </w:p>
          <w:p w14:paraId="68A2652B" w14:textId="7E8FCB0E" w:rsidR="00C200ED" w:rsidRPr="007A51C2" w:rsidRDefault="00C200ED" w:rsidP="00F515BC">
            <w:pPr>
              <w:pStyle w:val="Stopka"/>
              <w:rPr>
                <w:i/>
                <w:sz w:val="16"/>
                <w:szCs w:val="16"/>
              </w:rPr>
            </w:pPr>
            <w:r w:rsidRPr="007A51C2">
              <w:rPr>
                <w:i/>
                <w:sz w:val="16"/>
                <w:szCs w:val="16"/>
              </w:rPr>
              <w:t xml:space="preserve">                                                                                                        </w:t>
            </w:r>
            <w:r>
              <w:rPr>
                <w:i/>
                <w:sz w:val="16"/>
                <w:szCs w:val="16"/>
              </w:rPr>
              <w:t xml:space="preserve">                 </w:t>
            </w:r>
            <w:r w:rsidRPr="007A51C2">
              <w:rPr>
                <w:i/>
                <w:sz w:val="16"/>
                <w:szCs w:val="16"/>
              </w:rPr>
              <w:t xml:space="preserve">Imię, nazwisko, podpis </w:t>
            </w:r>
          </w:p>
          <w:p w14:paraId="39100168" w14:textId="6D6DD7D6" w:rsidR="00C200ED" w:rsidRPr="001B1DA9" w:rsidRDefault="00C200ED" w:rsidP="00F515BC">
            <w:pPr>
              <w:pStyle w:val="Stopka"/>
              <w:rPr>
                <w:sz w:val="18"/>
                <w:szCs w:val="18"/>
              </w:rPr>
            </w:pPr>
          </w:p>
        </w:tc>
      </w:tr>
      <w:tr w:rsidR="00C200ED" w:rsidRPr="00443A81" w14:paraId="282A19F7" w14:textId="29402BA1" w:rsidTr="00864CBC">
        <w:trPr>
          <w:cantSplit/>
          <w:trHeight w:val="509"/>
        </w:trPr>
        <w:tc>
          <w:tcPr>
            <w:tcW w:w="9356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F6304F" w14:textId="61C9AD97" w:rsidR="00C200ED" w:rsidRDefault="00C200ED" w:rsidP="00F515BC">
            <w:pPr>
              <w:pStyle w:val="Stopka"/>
              <w:rPr>
                <w:b/>
              </w:rPr>
            </w:pPr>
            <w:r>
              <w:rPr>
                <w:b/>
              </w:rPr>
              <w:t>Zaakceptował:</w:t>
            </w:r>
          </w:p>
          <w:p w14:paraId="67A80749" w14:textId="111556FF" w:rsidR="00C200ED" w:rsidRDefault="00C200ED" w:rsidP="00F515BC">
            <w:pPr>
              <w:pStyle w:val="Stopka"/>
              <w:rPr>
                <w:b/>
              </w:rPr>
            </w:pPr>
          </w:p>
          <w:p w14:paraId="342C6B63" w14:textId="5E45E0D2" w:rsidR="00C200ED" w:rsidRDefault="00C200ED" w:rsidP="00F515BC">
            <w:pPr>
              <w:pStyle w:val="Stopka"/>
              <w:rPr>
                <w:b/>
              </w:rPr>
            </w:pPr>
            <w:r>
              <w:rPr>
                <w:b/>
              </w:rPr>
              <w:t xml:space="preserve"> ………………………………………</w:t>
            </w:r>
          </w:p>
          <w:p w14:paraId="27209613" w14:textId="4C671291" w:rsidR="00C200ED" w:rsidRDefault="00C200ED" w:rsidP="00F515BC">
            <w:pPr>
              <w:pStyle w:val="Stopka"/>
              <w:rPr>
                <w:b/>
              </w:rPr>
            </w:pPr>
            <w:r>
              <w:rPr>
                <w:i/>
                <w:sz w:val="16"/>
                <w:szCs w:val="16"/>
              </w:rPr>
              <w:t xml:space="preserve"> </w:t>
            </w:r>
            <w:r w:rsidRPr="007A51C2">
              <w:rPr>
                <w:i/>
                <w:sz w:val="16"/>
                <w:szCs w:val="16"/>
              </w:rPr>
              <w:t>Imię, nazwisko, podpis</w:t>
            </w:r>
          </w:p>
        </w:tc>
      </w:tr>
    </w:tbl>
    <w:p w14:paraId="7232E202" w14:textId="1DD688FF" w:rsidR="00C200ED" w:rsidRDefault="00C200ED" w:rsidP="00F515BC">
      <w:pPr>
        <w:jc w:val="right"/>
        <w:rPr>
          <w:b/>
          <w:i/>
          <w:u w:val="single"/>
        </w:rPr>
      </w:pPr>
    </w:p>
    <w:p w14:paraId="2515594B" w14:textId="4A525961" w:rsidR="00C200ED" w:rsidRPr="008E108F" w:rsidRDefault="00C200ED" w:rsidP="00F515BC"/>
    <w:p w14:paraId="567CCD8A" w14:textId="77777777" w:rsidR="00B77663" w:rsidRPr="00B77663" w:rsidRDefault="00B77663" w:rsidP="00F515BC">
      <w:pPr>
        <w:spacing w:after="0"/>
        <w:jc w:val="both"/>
        <w:rPr>
          <w:rFonts w:ascii="Century Gothic" w:hAnsi="Century Gothic"/>
          <w:sz w:val="20"/>
          <w:szCs w:val="20"/>
        </w:rPr>
      </w:pPr>
    </w:p>
    <w:sectPr w:rsidR="00B77663" w:rsidRPr="00B7766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F4AB93" w14:textId="77777777" w:rsidR="00623E97" w:rsidRDefault="00623E97" w:rsidP="00E45AE9">
      <w:pPr>
        <w:spacing w:after="0" w:line="240" w:lineRule="auto"/>
      </w:pPr>
      <w:r>
        <w:separator/>
      </w:r>
    </w:p>
  </w:endnote>
  <w:endnote w:type="continuationSeparator" w:id="0">
    <w:p w14:paraId="3482F728" w14:textId="77777777" w:rsidR="00623E97" w:rsidRDefault="00623E97" w:rsidP="00E45A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E119DF" w14:textId="77777777" w:rsidR="00E45AE9" w:rsidRDefault="00E45AE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23536C" w14:textId="77777777" w:rsidR="00E45AE9" w:rsidRDefault="00E45AE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06B95B" w14:textId="77777777" w:rsidR="00E45AE9" w:rsidRDefault="00E45AE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33302A" w14:textId="77777777" w:rsidR="00623E97" w:rsidRDefault="00623E97" w:rsidP="00E45AE9">
      <w:pPr>
        <w:spacing w:after="0" w:line="240" w:lineRule="auto"/>
      </w:pPr>
      <w:r>
        <w:separator/>
      </w:r>
    </w:p>
  </w:footnote>
  <w:footnote w:type="continuationSeparator" w:id="0">
    <w:p w14:paraId="7DD2DE5A" w14:textId="77777777" w:rsidR="00623E97" w:rsidRDefault="00623E97" w:rsidP="00E45A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16ECB3" w14:textId="77777777" w:rsidR="00E45AE9" w:rsidRDefault="00E45A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08301C" w14:textId="77777777" w:rsidR="00E45AE9" w:rsidRDefault="00E45AE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D34A2A" w14:textId="77777777" w:rsidR="00E45AE9" w:rsidRDefault="00E45AE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E2F81"/>
    <w:multiLevelType w:val="hybridMultilevel"/>
    <w:tmpl w:val="28E686D8"/>
    <w:lvl w:ilvl="0" w:tplc="BFEE884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7D06CD"/>
    <w:multiLevelType w:val="hybridMultilevel"/>
    <w:tmpl w:val="2D78B1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07052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E366DD1"/>
    <w:multiLevelType w:val="hybridMultilevel"/>
    <w:tmpl w:val="697C535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FE57F67"/>
    <w:multiLevelType w:val="hybridMultilevel"/>
    <w:tmpl w:val="B784EEDE"/>
    <w:lvl w:ilvl="0" w:tplc="F6362F02">
      <w:start w:val="1"/>
      <w:numFmt w:val="decimal"/>
      <w:lvlText w:val="%1)"/>
      <w:lvlJc w:val="right"/>
      <w:pPr>
        <w:ind w:left="10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15" w:hanging="360"/>
      </w:pPr>
    </w:lvl>
    <w:lvl w:ilvl="2" w:tplc="0415001B" w:tentative="1">
      <w:start w:val="1"/>
      <w:numFmt w:val="lowerRoman"/>
      <w:lvlText w:val="%3."/>
      <w:lvlJc w:val="right"/>
      <w:pPr>
        <w:ind w:left="2535" w:hanging="180"/>
      </w:pPr>
    </w:lvl>
    <w:lvl w:ilvl="3" w:tplc="0415000F" w:tentative="1">
      <w:start w:val="1"/>
      <w:numFmt w:val="decimal"/>
      <w:lvlText w:val="%4."/>
      <w:lvlJc w:val="left"/>
      <w:pPr>
        <w:ind w:left="3255" w:hanging="360"/>
      </w:pPr>
    </w:lvl>
    <w:lvl w:ilvl="4" w:tplc="04150019" w:tentative="1">
      <w:start w:val="1"/>
      <w:numFmt w:val="lowerLetter"/>
      <w:lvlText w:val="%5."/>
      <w:lvlJc w:val="left"/>
      <w:pPr>
        <w:ind w:left="3975" w:hanging="360"/>
      </w:pPr>
    </w:lvl>
    <w:lvl w:ilvl="5" w:tplc="0415001B" w:tentative="1">
      <w:start w:val="1"/>
      <w:numFmt w:val="lowerRoman"/>
      <w:lvlText w:val="%6."/>
      <w:lvlJc w:val="right"/>
      <w:pPr>
        <w:ind w:left="4695" w:hanging="180"/>
      </w:pPr>
    </w:lvl>
    <w:lvl w:ilvl="6" w:tplc="0415000F" w:tentative="1">
      <w:start w:val="1"/>
      <w:numFmt w:val="decimal"/>
      <w:lvlText w:val="%7."/>
      <w:lvlJc w:val="left"/>
      <w:pPr>
        <w:ind w:left="5415" w:hanging="360"/>
      </w:pPr>
    </w:lvl>
    <w:lvl w:ilvl="7" w:tplc="04150019" w:tentative="1">
      <w:start w:val="1"/>
      <w:numFmt w:val="lowerLetter"/>
      <w:lvlText w:val="%8."/>
      <w:lvlJc w:val="left"/>
      <w:pPr>
        <w:ind w:left="6135" w:hanging="360"/>
      </w:pPr>
    </w:lvl>
    <w:lvl w:ilvl="8" w:tplc="0415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5" w15:restartNumberingAfterBreak="0">
    <w:nsid w:val="12FC7AB7"/>
    <w:multiLevelType w:val="hybridMultilevel"/>
    <w:tmpl w:val="6DD887CA"/>
    <w:lvl w:ilvl="0" w:tplc="F512595A">
      <w:start w:val="1"/>
      <w:numFmt w:val="decimal"/>
      <w:lvlText w:val="%1."/>
      <w:lvlJc w:val="right"/>
      <w:pPr>
        <w:ind w:left="720" w:hanging="360"/>
      </w:pPr>
      <w:rPr>
        <w:rFonts w:ascii="Century Gothic" w:eastAsiaTheme="minorHAnsi" w:hAnsi="Century Gothic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5F550D"/>
    <w:multiLevelType w:val="hybridMultilevel"/>
    <w:tmpl w:val="99387056"/>
    <w:lvl w:ilvl="0" w:tplc="47F4BC4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B12869"/>
    <w:multiLevelType w:val="hybridMultilevel"/>
    <w:tmpl w:val="143A7C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EB59C8"/>
    <w:multiLevelType w:val="multilevel"/>
    <w:tmpl w:val="1A4A0B9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 w:val="0"/>
        <w:bCs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9" w15:restartNumberingAfterBreak="0">
    <w:nsid w:val="209A73B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58753F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990371E"/>
    <w:multiLevelType w:val="hybridMultilevel"/>
    <w:tmpl w:val="5E78B7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464BB7"/>
    <w:multiLevelType w:val="multilevel"/>
    <w:tmpl w:val="8EB08D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2B8B2B22"/>
    <w:multiLevelType w:val="hybridMultilevel"/>
    <w:tmpl w:val="C6042EF6"/>
    <w:lvl w:ilvl="0" w:tplc="8124C29E">
      <w:start w:val="1"/>
      <w:numFmt w:val="decimal"/>
      <w:lvlText w:val="%1."/>
      <w:lvlJc w:val="left"/>
      <w:pPr>
        <w:ind w:left="927" w:hanging="360"/>
      </w:pPr>
      <w:rPr>
        <w:rFonts w:eastAsia="Calibri"/>
      </w:r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>
      <w:start w:val="1"/>
      <w:numFmt w:val="lowerRoman"/>
      <w:lvlText w:val="%3."/>
      <w:lvlJc w:val="right"/>
      <w:pPr>
        <w:ind w:left="2367" w:hanging="180"/>
      </w:pPr>
    </w:lvl>
    <w:lvl w:ilvl="3" w:tplc="0415000F">
      <w:start w:val="1"/>
      <w:numFmt w:val="decimal"/>
      <w:lvlText w:val="%4."/>
      <w:lvlJc w:val="left"/>
      <w:pPr>
        <w:ind w:left="3087" w:hanging="360"/>
      </w:pPr>
    </w:lvl>
    <w:lvl w:ilvl="4" w:tplc="04150019">
      <w:start w:val="1"/>
      <w:numFmt w:val="lowerLetter"/>
      <w:lvlText w:val="%5."/>
      <w:lvlJc w:val="left"/>
      <w:pPr>
        <w:ind w:left="3807" w:hanging="360"/>
      </w:pPr>
    </w:lvl>
    <w:lvl w:ilvl="5" w:tplc="0415001B">
      <w:start w:val="1"/>
      <w:numFmt w:val="lowerRoman"/>
      <w:lvlText w:val="%6."/>
      <w:lvlJc w:val="right"/>
      <w:pPr>
        <w:ind w:left="4527" w:hanging="180"/>
      </w:pPr>
    </w:lvl>
    <w:lvl w:ilvl="6" w:tplc="0415000F">
      <w:start w:val="1"/>
      <w:numFmt w:val="decimal"/>
      <w:lvlText w:val="%7."/>
      <w:lvlJc w:val="left"/>
      <w:pPr>
        <w:ind w:left="5247" w:hanging="360"/>
      </w:pPr>
    </w:lvl>
    <w:lvl w:ilvl="7" w:tplc="04150019">
      <w:start w:val="1"/>
      <w:numFmt w:val="lowerLetter"/>
      <w:lvlText w:val="%8."/>
      <w:lvlJc w:val="left"/>
      <w:pPr>
        <w:ind w:left="5967" w:hanging="360"/>
      </w:pPr>
    </w:lvl>
    <w:lvl w:ilvl="8" w:tplc="0415001B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2BE47FD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2D4E3561"/>
    <w:multiLevelType w:val="hybridMultilevel"/>
    <w:tmpl w:val="0388B8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EF080B"/>
    <w:multiLevelType w:val="hybridMultilevel"/>
    <w:tmpl w:val="7A00D860"/>
    <w:lvl w:ilvl="0" w:tplc="F6362F02">
      <w:start w:val="1"/>
      <w:numFmt w:val="decimal"/>
      <w:lvlText w:val="%1)"/>
      <w:lvlJc w:val="right"/>
      <w:pPr>
        <w:ind w:left="11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56" w:hanging="360"/>
      </w:pPr>
    </w:lvl>
    <w:lvl w:ilvl="2" w:tplc="0415001B" w:tentative="1">
      <w:start w:val="1"/>
      <w:numFmt w:val="lowerRoman"/>
      <w:lvlText w:val="%3."/>
      <w:lvlJc w:val="right"/>
      <w:pPr>
        <w:ind w:left="2576" w:hanging="180"/>
      </w:pPr>
    </w:lvl>
    <w:lvl w:ilvl="3" w:tplc="0415000F" w:tentative="1">
      <w:start w:val="1"/>
      <w:numFmt w:val="decimal"/>
      <w:lvlText w:val="%4."/>
      <w:lvlJc w:val="left"/>
      <w:pPr>
        <w:ind w:left="3296" w:hanging="360"/>
      </w:pPr>
    </w:lvl>
    <w:lvl w:ilvl="4" w:tplc="04150019" w:tentative="1">
      <w:start w:val="1"/>
      <w:numFmt w:val="lowerLetter"/>
      <w:lvlText w:val="%5."/>
      <w:lvlJc w:val="left"/>
      <w:pPr>
        <w:ind w:left="4016" w:hanging="360"/>
      </w:pPr>
    </w:lvl>
    <w:lvl w:ilvl="5" w:tplc="0415001B" w:tentative="1">
      <w:start w:val="1"/>
      <w:numFmt w:val="lowerRoman"/>
      <w:lvlText w:val="%6."/>
      <w:lvlJc w:val="right"/>
      <w:pPr>
        <w:ind w:left="4736" w:hanging="180"/>
      </w:pPr>
    </w:lvl>
    <w:lvl w:ilvl="6" w:tplc="0415000F" w:tentative="1">
      <w:start w:val="1"/>
      <w:numFmt w:val="decimal"/>
      <w:lvlText w:val="%7."/>
      <w:lvlJc w:val="left"/>
      <w:pPr>
        <w:ind w:left="5456" w:hanging="360"/>
      </w:pPr>
    </w:lvl>
    <w:lvl w:ilvl="7" w:tplc="04150019" w:tentative="1">
      <w:start w:val="1"/>
      <w:numFmt w:val="lowerLetter"/>
      <w:lvlText w:val="%8."/>
      <w:lvlJc w:val="left"/>
      <w:pPr>
        <w:ind w:left="6176" w:hanging="360"/>
      </w:pPr>
    </w:lvl>
    <w:lvl w:ilvl="8" w:tplc="0415001B" w:tentative="1">
      <w:start w:val="1"/>
      <w:numFmt w:val="lowerRoman"/>
      <w:lvlText w:val="%9."/>
      <w:lvlJc w:val="right"/>
      <w:pPr>
        <w:ind w:left="6896" w:hanging="180"/>
      </w:pPr>
    </w:lvl>
  </w:abstractNum>
  <w:abstractNum w:abstractNumId="17" w15:restartNumberingAfterBreak="0">
    <w:nsid w:val="364C4AD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3B764FC0"/>
    <w:multiLevelType w:val="hybridMultilevel"/>
    <w:tmpl w:val="FEEAE0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7A375E"/>
    <w:multiLevelType w:val="hybridMultilevel"/>
    <w:tmpl w:val="A68264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B46860"/>
    <w:multiLevelType w:val="hybridMultilevel"/>
    <w:tmpl w:val="E8B6521C"/>
    <w:lvl w:ilvl="0" w:tplc="6AB6697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2A613F7"/>
    <w:multiLevelType w:val="hybridMultilevel"/>
    <w:tmpl w:val="C8CA6F86"/>
    <w:lvl w:ilvl="0" w:tplc="5880886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346E0F"/>
    <w:multiLevelType w:val="hybridMultilevel"/>
    <w:tmpl w:val="04D80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6016479"/>
    <w:multiLevelType w:val="hybridMultilevel"/>
    <w:tmpl w:val="64FA5A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A9C05C0"/>
    <w:multiLevelType w:val="hybridMultilevel"/>
    <w:tmpl w:val="E8B6521C"/>
    <w:lvl w:ilvl="0" w:tplc="6AB6697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5C830E5"/>
    <w:multiLevelType w:val="hybridMultilevel"/>
    <w:tmpl w:val="859AEAEE"/>
    <w:lvl w:ilvl="0" w:tplc="6AB6697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F2E2284"/>
    <w:multiLevelType w:val="hybridMultilevel"/>
    <w:tmpl w:val="732CCA00"/>
    <w:lvl w:ilvl="0" w:tplc="B16ADE3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06D6FC3"/>
    <w:multiLevelType w:val="multilevel"/>
    <w:tmpl w:val="3D8A2A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8" w15:restartNumberingAfterBreak="0">
    <w:nsid w:val="61C5000A"/>
    <w:multiLevelType w:val="hybridMultilevel"/>
    <w:tmpl w:val="AF90C0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3F73547"/>
    <w:multiLevelType w:val="hybridMultilevel"/>
    <w:tmpl w:val="95766858"/>
    <w:lvl w:ilvl="0" w:tplc="5AB667CC">
      <w:start w:val="1"/>
      <w:numFmt w:val="decimal"/>
      <w:lvlText w:val="%1."/>
      <w:lvlJc w:val="left"/>
      <w:pPr>
        <w:ind w:left="1065" w:hanging="705"/>
      </w:pPr>
      <w:rPr>
        <w:rFonts w:ascii="Century Gothic" w:hAnsi="Century Gothic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6993740"/>
    <w:multiLevelType w:val="multilevel"/>
    <w:tmpl w:val="97506832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672304C8"/>
    <w:multiLevelType w:val="hybridMultilevel"/>
    <w:tmpl w:val="4846F8FE"/>
    <w:lvl w:ilvl="0" w:tplc="BD30687E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="Century Gothic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8415A1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69BD540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6CEA2160"/>
    <w:multiLevelType w:val="hybridMultilevel"/>
    <w:tmpl w:val="239C78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D0B068C"/>
    <w:multiLevelType w:val="hybridMultilevel"/>
    <w:tmpl w:val="B9F8F0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E9B7304"/>
    <w:multiLevelType w:val="hybridMultilevel"/>
    <w:tmpl w:val="C80634E8"/>
    <w:lvl w:ilvl="0" w:tplc="F028EBFE">
      <w:start w:val="1"/>
      <w:numFmt w:val="decimal"/>
      <w:lvlText w:val="%1."/>
      <w:lvlJc w:val="left"/>
      <w:pPr>
        <w:ind w:left="375" w:hanging="375"/>
      </w:pPr>
      <w:rPr>
        <w:rFonts w:ascii="Century Gothic" w:hAnsi="Century Gothic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2C66E2A"/>
    <w:multiLevelType w:val="hybridMultilevel"/>
    <w:tmpl w:val="369662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4077D63"/>
    <w:multiLevelType w:val="multilevel"/>
    <w:tmpl w:val="108E7B3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</w:rPr>
    </w:lvl>
    <w:lvl w:ilvl="2">
      <w:start w:val="1"/>
      <w:numFmt w:val="decimal"/>
      <w:lvlText w:val="%3)"/>
      <w:lvlJc w:val="left"/>
      <w:pPr>
        <w:ind w:left="1980" w:hanging="360"/>
      </w:pPr>
      <w:rPr>
        <w:rFonts w:cs="Times New Roman" w:hint="default"/>
      </w:r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9" w15:restartNumberingAfterBreak="0">
    <w:nsid w:val="74EA7DC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 w15:restartNumberingAfterBreak="0">
    <w:nsid w:val="76FA15F2"/>
    <w:multiLevelType w:val="multilevel"/>
    <w:tmpl w:val="AD622B2C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79D24F94"/>
    <w:multiLevelType w:val="hybridMultilevel"/>
    <w:tmpl w:val="F9FCDA0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CA93DD3"/>
    <w:multiLevelType w:val="hybridMultilevel"/>
    <w:tmpl w:val="894CC0E0"/>
    <w:lvl w:ilvl="0" w:tplc="735869E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FE25F9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34025903">
    <w:abstractNumId w:val="38"/>
  </w:num>
  <w:num w:numId="2" w16cid:durableId="1904216189">
    <w:abstractNumId w:val="7"/>
  </w:num>
  <w:num w:numId="3" w16cid:durableId="1631131848">
    <w:abstractNumId w:val="16"/>
  </w:num>
  <w:num w:numId="4" w16cid:durableId="1580747010">
    <w:abstractNumId w:val="0"/>
  </w:num>
  <w:num w:numId="5" w16cid:durableId="1505321947">
    <w:abstractNumId w:val="36"/>
  </w:num>
  <w:num w:numId="6" w16cid:durableId="1545023563">
    <w:abstractNumId w:val="4"/>
  </w:num>
  <w:num w:numId="7" w16cid:durableId="186793395">
    <w:abstractNumId w:val="5"/>
  </w:num>
  <w:num w:numId="8" w16cid:durableId="2121021105">
    <w:abstractNumId w:val="26"/>
  </w:num>
  <w:num w:numId="9" w16cid:durableId="79986214">
    <w:abstractNumId w:val="21"/>
  </w:num>
  <w:num w:numId="10" w16cid:durableId="2079858084">
    <w:abstractNumId w:val="6"/>
  </w:num>
  <w:num w:numId="11" w16cid:durableId="4988275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782964704">
    <w:abstractNumId w:val="1"/>
  </w:num>
  <w:num w:numId="13" w16cid:durableId="1906338030">
    <w:abstractNumId w:val="29"/>
  </w:num>
  <w:num w:numId="14" w16cid:durableId="1837575560">
    <w:abstractNumId w:val="42"/>
  </w:num>
  <w:num w:numId="15" w16cid:durableId="340280799">
    <w:abstractNumId w:val="11"/>
  </w:num>
  <w:num w:numId="16" w16cid:durableId="1589730697">
    <w:abstractNumId w:val="41"/>
  </w:num>
  <w:num w:numId="17" w16cid:durableId="530537827">
    <w:abstractNumId w:val="40"/>
  </w:num>
  <w:num w:numId="18" w16cid:durableId="1647926904">
    <w:abstractNumId w:val="35"/>
  </w:num>
  <w:num w:numId="19" w16cid:durableId="350106865">
    <w:abstractNumId w:val="15"/>
  </w:num>
  <w:num w:numId="20" w16cid:durableId="925531442">
    <w:abstractNumId w:val="20"/>
  </w:num>
  <w:num w:numId="21" w16cid:durableId="1225725431">
    <w:abstractNumId w:val="31"/>
  </w:num>
  <w:num w:numId="22" w16cid:durableId="1399353806">
    <w:abstractNumId w:val="24"/>
  </w:num>
  <w:num w:numId="23" w16cid:durableId="867717083">
    <w:abstractNumId w:val="12"/>
  </w:num>
  <w:num w:numId="24" w16cid:durableId="1190949832">
    <w:abstractNumId w:val="9"/>
  </w:num>
  <w:num w:numId="25" w16cid:durableId="302390055">
    <w:abstractNumId w:val="30"/>
  </w:num>
  <w:num w:numId="26" w16cid:durableId="1401711111">
    <w:abstractNumId w:val="17"/>
  </w:num>
  <w:num w:numId="27" w16cid:durableId="1465351025">
    <w:abstractNumId w:val="23"/>
  </w:num>
  <w:num w:numId="28" w16cid:durableId="2030640686">
    <w:abstractNumId w:val="37"/>
  </w:num>
  <w:num w:numId="29" w16cid:durableId="2025739751">
    <w:abstractNumId w:val="2"/>
  </w:num>
  <w:num w:numId="30" w16cid:durableId="1156191176">
    <w:abstractNumId w:val="33"/>
  </w:num>
  <w:num w:numId="31" w16cid:durableId="35589504">
    <w:abstractNumId w:val="25"/>
  </w:num>
  <w:num w:numId="32" w16cid:durableId="725221616">
    <w:abstractNumId w:val="10"/>
  </w:num>
  <w:num w:numId="33" w16cid:durableId="905721213">
    <w:abstractNumId w:val="3"/>
  </w:num>
  <w:num w:numId="34" w16cid:durableId="985545933">
    <w:abstractNumId w:val="19"/>
  </w:num>
  <w:num w:numId="35" w16cid:durableId="1108432060">
    <w:abstractNumId w:val="39"/>
  </w:num>
  <w:num w:numId="36" w16cid:durableId="126245287">
    <w:abstractNumId w:val="43"/>
  </w:num>
  <w:num w:numId="37" w16cid:durableId="657540916">
    <w:abstractNumId w:val="28"/>
  </w:num>
  <w:num w:numId="38" w16cid:durableId="1224222582">
    <w:abstractNumId w:val="32"/>
  </w:num>
  <w:num w:numId="39" w16cid:durableId="388040521">
    <w:abstractNumId w:val="8"/>
  </w:num>
  <w:num w:numId="40" w16cid:durableId="500973411">
    <w:abstractNumId w:val="27"/>
  </w:num>
  <w:num w:numId="41" w16cid:durableId="106580369">
    <w:abstractNumId w:val="18"/>
  </w:num>
  <w:num w:numId="42" w16cid:durableId="28067501">
    <w:abstractNumId w:val="22"/>
  </w:num>
  <w:num w:numId="43" w16cid:durableId="199441463">
    <w:abstractNumId w:val="14"/>
  </w:num>
  <w:num w:numId="44" w16cid:durableId="1257665506">
    <w:abstractNumId w:val="3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Tomasz Sidor">
    <w15:presenceInfo w15:providerId="None" w15:userId="Tomasz Sido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proofState w:spelling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6B02"/>
    <w:rsid w:val="00002AF6"/>
    <w:rsid w:val="0000532E"/>
    <w:rsid w:val="00013A27"/>
    <w:rsid w:val="000162FF"/>
    <w:rsid w:val="00017A49"/>
    <w:rsid w:val="00025A66"/>
    <w:rsid w:val="00042562"/>
    <w:rsid w:val="00042DF6"/>
    <w:rsid w:val="00046612"/>
    <w:rsid w:val="00051EC1"/>
    <w:rsid w:val="00061900"/>
    <w:rsid w:val="00062404"/>
    <w:rsid w:val="00065EB7"/>
    <w:rsid w:val="000732E7"/>
    <w:rsid w:val="0007436D"/>
    <w:rsid w:val="00080F54"/>
    <w:rsid w:val="00085EC3"/>
    <w:rsid w:val="00094FD1"/>
    <w:rsid w:val="000C377D"/>
    <w:rsid w:val="000D28D7"/>
    <w:rsid w:val="0010081E"/>
    <w:rsid w:val="00103A1E"/>
    <w:rsid w:val="00112881"/>
    <w:rsid w:val="00115D92"/>
    <w:rsid w:val="001235D9"/>
    <w:rsid w:val="00126DD5"/>
    <w:rsid w:val="00131B2C"/>
    <w:rsid w:val="00132809"/>
    <w:rsid w:val="0013691E"/>
    <w:rsid w:val="00150EA7"/>
    <w:rsid w:val="001603B0"/>
    <w:rsid w:val="00170B97"/>
    <w:rsid w:val="00183B4A"/>
    <w:rsid w:val="0019534D"/>
    <w:rsid w:val="001A4210"/>
    <w:rsid w:val="001B2EDE"/>
    <w:rsid w:val="001D2CC2"/>
    <w:rsid w:val="001E54A2"/>
    <w:rsid w:val="001E6D56"/>
    <w:rsid w:val="001F5F6D"/>
    <w:rsid w:val="00211791"/>
    <w:rsid w:val="0021507B"/>
    <w:rsid w:val="00215972"/>
    <w:rsid w:val="00217A4A"/>
    <w:rsid w:val="0022691B"/>
    <w:rsid w:val="00231849"/>
    <w:rsid w:val="00241A70"/>
    <w:rsid w:val="00241F60"/>
    <w:rsid w:val="00243796"/>
    <w:rsid w:val="002438B2"/>
    <w:rsid w:val="0026051B"/>
    <w:rsid w:val="002645E4"/>
    <w:rsid w:val="00282192"/>
    <w:rsid w:val="002C2D92"/>
    <w:rsid w:val="002C5933"/>
    <w:rsid w:val="002D2300"/>
    <w:rsid w:val="002D291B"/>
    <w:rsid w:val="002D547E"/>
    <w:rsid w:val="002E29A5"/>
    <w:rsid w:val="002E6895"/>
    <w:rsid w:val="002E76A3"/>
    <w:rsid w:val="00301129"/>
    <w:rsid w:val="00311A86"/>
    <w:rsid w:val="00323A85"/>
    <w:rsid w:val="003317BD"/>
    <w:rsid w:val="003425A3"/>
    <w:rsid w:val="00354520"/>
    <w:rsid w:val="0035741B"/>
    <w:rsid w:val="00371117"/>
    <w:rsid w:val="00371A3F"/>
    <w:rsid w:val="00376B02"/>
    <w:rsid w:val="003869C5"/>
    <w:rsid w:val="003A0E72"/>
    <w:rsid w:val="003A3F80"/>
    <w:rsid w:val="003A49DB"/>
    <w:rsid w:val="003D2052"/>
    <w:rsid w:val="003E276B"/>
    <w:rsid w:val="003E3916"/>
    <w:rsid w:val="003E6478"/>
    <w:rsid w:val="003F41C1"/>
    <w:rsid w:val="00414F3B"/>
    <w:rsid w:val="0042024A"/>
    <w:rsid w:val="00420560"/>
    <w:rsid w:val="00420ABD"/>
    <w:rsid w:val="004220A6"/>
    <w:rsid w:val="00423009"/>
    <w:rsid w:val="00431FE9"/>
    <w:rsid w:val="00445FDD"/>
    <w:rsid w:val="00465979"/>
    <w:rsid w:val="004666AA"/>
    <w:rsid w:val="00470AE9"/>
    <w:rsid w:val="00471900"/>
    <w:rsid w:val="004778C3"/>
    <w:rsid w:val="00477FD3"/>
    <w:rsid w:val="00483555"/>
    <w:rsid w:val="004A39F9"/>
    <w:rsid w:val="004B029B"/>
    <w:rsid w:val="004B4804"/>
    <w:rsid w:val="004B7B0B"/>
    <w:rsid w:val="004C1488"/>
    <w:rsid w:val="004C353F"/>
    <w:rsid w:val="004E7D3F"/>
    <w:rsid w:val="00502071"/>
    <w:rsid w:val="005169C1"/>
    <w:rsid w:val="005175A8"/>
    <w:rsid w:val="00531B64"/>
    <w:rsid w:val="0054010B"/>
    <w:rsid w:val="00544C3F"/>
    <w:rsid w:val="0054528A"/>
    <w:rsid w:val="005469FF"/>
    <w:rsid w:val="00550E33"/>
    <w:rsid w:val="005545F1"/>
    <w:rsid w:val="00566B08"/>
    <w:rsid w:val="0057617C"/>
    <w:rsid w:val="00581F38"/>
    <w:rsid w:val="005923D9"/>
    <w:rsid w:val="005950E2"/>
    <w:rsid w:val="005C05FF"/>
    <w:rsid w:val="005C3797"/>
    <w:rsid w:val="005C5B1A"/>
    <w:rsid w:val="005F1E60"/>
    <w:rsid w:val="00606C86"/>
    <w:rsid w:val="0061750E"/>
    <w:rsid w:val="00623E97"/>
    <w:rsid w:val="00625181"/>
    <w:rsid w:val="0062756A"/>
    <w:rsid w:val="00633DC9"/>
    <w:rsid w:val="00636B06"/>
    <w:rsid w:val="00637BC5"/>
    <w:rsid w:val="0066109B"/>
    <w:rsid w:val="00682B69"/>
    <w:rsid w:val="00694F7D"/>
    <w:rsid w:val="006B03B3"/>
    <w:rsid w:val="006B4BFE"/>
    <w:rsid w:val="006D3A8F"/>
    <w:rsid w:val="006F5633"/>
    <w:rsid w:val="007147DE"/>
    <w:rsid w:val="00736546"/>
    <w:rsid w:val="00743A4C"/>
    <w:rsid w:val="00751F53"/>
    <w:rsid w:val="00753B84"/>
    <w:rsid w:val="007621B9"/>
    <w:rsid w:val="007721DC"/>
    <w:rsid w:val="00777653"/>
    <w:rsid w:val="00780F85"/>
    <w:rsid w:val="00784651"/>
    <w:rsid w:val="00784C5C"/>
    <w:rsid w:val="007A0842"/>
    <w:rsid w:val="007A47C5"/>
    <w:rsid w:val="007C0669"/>
    <w:rsid w:val="007C2877"/>
    <w:rsid w:val="008020AA"/>
    <w:rsid w:val="008122D2"/>
    <w:rsid w:val="0082738A"/>
    <w:rsid w:val="008301F9"/>
    <w:rsid w:val="00832068"/>
    <w:rsid w:val="00840521"/>
    <w:rsid w:val="008420A2"/>
    <w:rsid w:val="00882DB8"/>
    <w:rsid w:val="0088665F"/>
    <w:rsid w:val="008C2961"/>
    <w:rsid w:val="008D23BC"/>
    <w:rsid w:val="008E6874"/>
    <w:rsid w:val="008E7359"/>
    <w:rsid w:val="008F6AB7"/>
    <w:rsid w:val="00903D0A"/>
    <w:rsid w:val="00903ED7"/>
    <w:rsid w:val="009138CB"/>
    <w:rsid w:val="009234BE"/>
    <w:rsid w:val="00926F60"/>
    <w:rsid w:val="00930A00"/>
    <w:rsid w:val="00935C73"/>
    <w:rsid w:val="009374BC"/>
    <w:rsid w:val="0097222D"/>
    <w:rsid w:val="009821ED"/>
    <w:rsid w:val="00984377"/>
    <w:rsid w:val="009A1CE5"/>
    <w:rsid w:val="009A2C72"/>
    <w:rsid w:val="009B00BC"/>
    <w:rsid w:val="009B0CA9"/>
    <w:rsid w:val="009C3EA7"/>
    <w:rsid w:val="009C4147"/>
    <w:rsid w:val="009D3042"/>
    <w:rsid w:val="009D3D2A"/>
    <w:rsid w:val="009E1CE4"/>
    <w:rsid w:val="009E7533"/>
    <w:rsid w:val="009F009A"/>
    <w:rsid w:val="009F0294"/>
    <w:rsid w:val="009F326E"/>
    <w:rsid w:val="009F622B"/>
    <w:rsid w:val="00A0145C"/>
    <w:rsid w:val="00A06C3E"/>
    <w:rsid w:val="00A168C9"/>
    <w:rsid w:val="00A3417F"/>
    <w:rsid w:val="00A668AC"/>
    <w:rsid w:val="00AA6A29"/>
    <w:rsid w:val="00AB0B4C"/>
    <w:rsid w:val="00AB0E22"/>
    <w:rsid w:val="00AC1F17"/>
    <w:rsid w:val="00AC2D12"/>
    <w:rsid w:val="00AD078B"/>
    <w:rsid w:val="00AD2DD2"/>
    <w:rsid w:val="00AE4429"/>
    <w:rsid w:val="00AE6D1E"/>
    <w:rsid w:val="00AF2EC0"/>
    <w:rsid w:val="00AF3034"/>
    <w:rsid w:val="00AF40D7"/>
    <w:rsid w:val="00AF5626"/>
    <w:rsid w:val="00B06222"/>
    <w:rsid w:val="00B065D2"/>
    <w:rsid w:val="00B06D2F"/>
    <w:rsid w:val="00B07256"/>
    <w:rsid w:val="00B07CD5"/>
    <w:rsid w:val="00B202E4"/>
    <w:rsid w:val="00B2663D"/>
    <w:rsid w:val="00B271A8"/>
    <w:rsid w:val="00B30028"/>
    <w:rsid w:val="00B329C4"/>
    <w:rsid w:val="00B37234"/>
    <w:rsid w:val="00B379BB"/>
    <w:rsid w:val="00B37A89"/>
    <w:rsid w:val="00B54ADF"/>
    <w:rsid w:val="00B60BFF"/>
    <w:rsid w:val="00B63C02"/>
    <w:rsid w:val="00B71145"/>
    <w:rsid w:val="00B77663"/>
    <w:rsid w:val="00B92D77"/>
    <w:rsid w:val="00B945EB"/>
    <w:rsid w:val="00BB009E"/>
    <w:rsid w:val="00BB2152"/>
    <w:rsid w:val="00BC5BBD"/>
    <w:rsid w:val="00BD1B5B"/>
    <w:rsid w:val="00BE6D19"/>
    <w:rsid w:val="00BF1983"/>
    <w:rsid w:val="00C05CB7"/>
    <w:rsid w:val="00C1144D"/>
    <w:rsid w:val="00C11505"/>
    <w:rsid w:val="00C12EFA"/>
    <w:rsid w:val="00C131A4"/>
    <w:rsid w:val="00C200ED"/>
    <w:rsid w:val="00C44682"/>
    <w:rsid w:val="00C45D9A"/>
    <w:rsid w:val="00C529CD"/>
    <w:rsid w:val="00C54FA9"/>
    <w:rsid w:val="00C56598"/>
    <w:rsid w:val="00C6182E"/>
    <w:rsid w:val="00C86CE8"/>
    <w:rsid w:val="00C93CE6"/>
    <w:rsid w:val="00C94687"/>
    <w:rsid w:val="00CA204C"/>
    <w:rsid w:val="00CB180E"/>
    <w:rsid w:val="00CB4A7B"/>
    <w:rsid w:val="00CB4EBB"/>
    <w:rsid w:val="00CC28A9"/>
    <w:rsid w:val="00CC5319"/>
    <w:rsid w:val="00CE58F6"/>
    <w:rsid w:val="00CE627B"/>
    <w:rsid w:val="00D019CE"/>
    <w:rsid w:val="00D078DB"/>
    <w:rsid w:val="00D1277F"/>
    <w:rsid w:val="00D236F2"/>
    <w:rsid w:val="00D27D26"/>
    <w:rsid w:val="00D3019B"/>
    <w:rsid w:val="00D34D7D"/>
    <w:rsid w:val="00D37E28"/>
    <w:rsid w:val="00D41134"/>
    <w:rsid w:val="00D421F1"/>
    <w:rsid w:val="00D60680"/>
    <w:rsid w:val="00D616CC"/>
    <w:rsid w:val="00D656B0"/>
    <w:rsid w:val="00D6719B"/>
    <w:rsid w:val="00D7103F"/>
    <w:rsid w:val="00D72845"/>
    <w:rsid w:val="00D766B5"/>
    <w:rsid w:val="00D84FD2"/>
    <w:rsid w:val="00D8792D"/>
    <w:rsid w:val="00DB067B"/>
    <w:rsid w:val="00DB20FF"/>
    <w:rsid w:val="00DC340A"/>
    <w:rsid w:val="00DC7FF1"/>
    <w:rsid w:val="00DD0701"/>
    <w:rsid w:val="00DD0A75"/>
    <w:rsid w:val="00DF2717"/>
    <w:rsid w:val="00E0649D"/>
    <w:rsid w:val="00E11366"/>
    <w:rsid w:val="00E276E5"/>
    <w:rsid w:val="00E3507A"/>
    <w:rsid w:val="00E358E6"/>
    <w:rsid w:val="00E436B2"/>
    <w:rsid w:val="00E45AE9"/>
    <w:rsid w:val="00E466FE"/>
    <w:rsid w:val="00E46ACA"/>
    <w:rsid w:val="00E5147D"/>
    <w:rsid w:val="00E644F3"/>
    <w:rsid w:val="00E66A02"/>
    <w:rsid w:val="00E77221"/>
    <w:rsid w:val="00E9210F"/>
    <w:rsid w:val="00EA1432"/>
    <w:rsid w:val="00EA6D19"/>
    <w:rsid w:val="00EB4B6F"/>
    <w:rsid w:val="00EB4E5E"/>
    <w:rsid w:val="00EB5743"/>
    <w:rsid w:val="00EC7D82"/>
    <w:rsid w:val="00ED1A80"/>
    <w:rsid w:val="00EE1DDD"/>
    <w:rsid w:val="00EE3DD2"/>
    <w:rsid w:val="00EE5B33"/>
    <w:rsid w:val="00F009A9"/>
    <w:rsid w:val="00F024FC"/>
    <w:rsid w:val="00F036DD"/>
    <w:rsid w:val="00F05E58"/>
    <w:rsid w:val="00F14C58"/>
    <w:rsid w:val="00F15CF0"/>
    <w:rsid w:val="00F16722"/>
    <w:rsid w:val="00F27E59"/>
    <w:rsid w:val="00F34FE1"/>
    <w:rsid w:val="00F35EF9"/>
    <w:rsid w:val="00F43FA8"/>
    <w:rsid w:val="00F515BC"/>
    <w:rsid w:val="00F63351"/>
    <w:rsid w:val="00F634D8"/>
    <w:rsid w:val="00F66C33"/>
    <w:rsid w:val="00F674DC"/>
    <w:rsid w:val="00F75887"/>
    <w:rsid w:val="00F92F08"/>
    <w:rsid w:val="00FA6062"/>
    <w:rsid w:val="00FA6B80"/>
    <w:rsid w:val="00FC3FEB"/>
    <w:rsid w:val="00FC572D"/>
    <w:rsid w:val="00FD4A0D"/>
    <w:rsid w:val="00FD68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5B2802"/>
  <w15:docId w15:val="{32018324-085D-45A3-95D8-31E8280C37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77663"/>
    <w:pPr>
      <w:keepNext/>
      <w:keepLines/>
      <w:spacing w:before="480" w:after="0"/>
      <w:outlineLvl w:val="0"/>
    </w:pPr>
    <w:rPr>
      <w:rFonts w:ascii="Century Gothic" w:eastAsiaTheme="majorEastAsia" w:hAnsi="Century Gothic" w:cstheme="majorBidi"/>
      <w:b/>
      <w:bCs/>
      <w:sz w:val="20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414F3B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unhideWhenUsed/>
    <w:rsid w:val="004778C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778C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778C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778C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778C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778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778C3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E45A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45AE9"/>
  </w:style>
  <w:style w:type="paragraph" w:styleId="Stopka">
    <w:name w:val="footer"/>
    <w:basedOn w:val="Normalny"/>
    <w:link w:val="StopkaZnak"/>
    <w:unhideWhenUsed/>
    <w:rsid w:val="00E45A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E45AE9"/>
  </w:style>
  <w:style w:type="paragraph" w:styleId="Poprawka">
    <w:name w:val="Revision"/>
    <w:hidden/>
    <w:uiPriority w:val="99"/>
    <w:semiHidden/>
    <w:rsid w:val="008020AA"/>
    <w:pPr>
      <w:spacing w:after="0" w:line="240" w:lineRule="auto"/>
    </w:pPr>
  </w:style>
  <w:style w:type="paragraph" w:customStyle="1" w:styleId="Default">
    <w:name w:val="Default"/>
    <w:rsid w:val="009E7533"/>
    <w:pPr>
      <w:autoSpaceDE w:val="0"/>
      <w:autoSpaceDN w:val="0"/>
      <w:adjustRightInd w:val="0"/>
      <w:spacing w:after="0" w:line="240" w:lineRule="auto"/>
    </w:pPr>
    <w:rPr>
      <w:rFonts w:ascii="Century Gothic" w:hAnsi="Century Gothic" w:cs="Century Gothic"/>
      <w:color w:val="000000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B77663"/>
    <w:rPr>
      <w:rFonts w:ascii="Century Gothic" w:eastAsiaTheme="majorEastAsia" w:hAnsi="Century Gothic" w:cstheme="majorBidi"/>
      <w:b/>
      <w:bCs/>
      <w:sz w:val="20"/>
      <w:szCs w:val="28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B77663"/>
  </w:style>
  <w:style w:type="paragraph" w:customStyle="1" w:styleId="Tekstpodstawowybozena">
    <w:name w:val="Tekst podstawowy.bozena"/>
    <w:basedOn w:val="Normalny"/>
    <w:uiPriority w:val="99"/>
    <w:rsid w:val="00B77663"/>
    <w:pPr>
      <w:spacing w:after="0" w:line="360" w:lineRule="atLeast"/>
      <w:ind w:left="283" w:right="170"/>
      <w:jc w:val="both"/>
    </w:pPr>
    <w:rPr>
      <w:rFonts w:ascii="Arial" w:eastAsia="Times New Roman" w:hAnsi="Arial" w:cs="Times New Roman"/>
      <w:color w:val="000000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B7766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B77663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LITlitera">
    <w:name w:val="LIT – litera"/>
    <w:basedOn w:val="Normalny"/>
    <w:uiPriority w:val="14"/>
    <w:qFormat/>
    <w:rsid w:val="007C0669"/>
    <w:pPr>
      <w:spacing w:after="0" w:line="360" w:lineRule="auto"/>
      <w:ind w:left="986" w:hanging="476"/>
      <w:jc w:val="both"/>
    </w:pPr>
    <w:rPr>
      <w:rFonts w:ascii="Times" w:eastAsiaTheme="minorEastAsia" w:hAnsi="Times" w:cs="Arial"/>
      <w:bCs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5698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1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CD34C5-BF46-4A8E-86E3-5486380775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19</Pages>
  <Words>6306</Words>
  <Characters>37836</Characters>
  <Application>Microsoft Office Word</Application>
  <DocSecurity>0</DocSecurity>
  <Lines>315</Lines>
  <Paragraphs>88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GAZ-SYSTEM</Company>
  <LinksUpToDate>false</LinksUpToDate>
  <CharactersWithSpaces>44054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Minta Magdalena</dc:creator>
  <cp:lastModifiedBy>Tomasz Sidor</cp:lastModifiedBy>
  <cp:revision>2</cp:revision>
  <cp:lastPrinted>2016-11-21T11:56:00Z</cp:lastPrinted>
  <dcterms:created xsi:type="dcterms:W3CDTF">2024-12-13T14:07:00Z</dcterms:created>
  <dcterms:modified xsi:type="dcterms:W3CDTF">2024-12-13T14:07:00Z</dcterms:modified>
</cp:coreProperties>
</file>